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5D4F2" w14:textId="77777777" w:rsidR="00063788" w:rsidRDefault="00346A1C" w:rsidP="00FC4819">
      <w:pPr>
        <w:pStyle w:val="Titre"/>
        <w:spacing w:before="360"/>
        <w:ind w:right="0"/>
        <w:rPr>
          <w:rFonts w:ascii="Times New Roman" w:eastAsia="Times New Roman" w:hAnsi="Times New Roman" w:cs="Times New Roman"/>
          <w:sz w:val="22"/>
          <w:szCs w:val="22"/>
        </w:rPr>
      </w:pPr>
      <w:r>
        <w:rPr>
          <w:rFonts w:ascii="Times New Roman" w:eastAsia="Times New Roman" w:hAnsi="Times New Roman" w:cs="Times New Roman"/>
          <w:sz w:val="22"/>
          <w:szCs w:val="22"/>
        </w:rPr>
        <w:t>MARCHÉS DE L'ÉTAT</w:t>
      </w:r>
    </w:p>
    <w:p w14:paraId="34F706EE" w14:textId="77777777" w:rsidR="00063788" w:rsidRDefault="00346A1C">
      <w:pPr>
        <w:ind w:right="-671"/>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ET DE SES ÉTABLISSEMENTS PUBLICS</w:t>
      </w:r>
    </w:p>
    <w:p w14:paraId="32BA83C8" w14:textId="77777777" w:rsidR="00063788" w:rsidRDefault="00346A1C" w:rsidP="00FC4819">
      <w:pPr>
        <w:pStyle w:val="Titre1"/>
        <w:spacing w:before="600" w:after="60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ACTE D'ENGAGEMENT</w:t>
      </w:r>
    </w:p>
    <w:tbl>
      <w:tblPr>
        <w:tblStyle w:val="a"/>
        <w:tblW w:w="5000" w:type="pct"/>
        <w:jc w:val="center"/>
        <w:tblLook w:val="0000" w:firstRow="0" w:lastRow="0" w:firstColumn="0" w:lastColumn="0" w:noHBand="0" w:noVBand="0"/>
      </w:tblPr>
      <w:tblGrid>
        <w:gridCol w:w="956"/>
        <w:gridCol w:w="8084"/>
      </w:tblGrid>
      <w:tr w:rsidR="00063788" w14:paraId="4B217B2E" w14:textId="77777777" w:rsidTr="00FC4819">
        <w:trPr>
          <w:jc w:val="center"/>
        </w:trPr>
        <w:tc>
          <w:tcPr>
            <w:tcW w:w="529" w:type="pct"/>
            <w:tcBorders>
              <w:top w:val="single" w:sz="12" w:space="0" w:color="000000"/>
              <w:left w:val="single" w:sz="12" w:space="0" w:color="000000"/>
              <w:bottom w:val="single" w:sz="12" w:space="0" w:color="000000"/>
              <w:right w:val="single" w:sz="6" w:space="0" w:color="000000"/>
            </w:tcBorders>
            <w:vAlign w:val="center"/>
          </w:tcPr>
          <w:p w14:paraId="59A26CCC"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w:t>
            </w:r>
          </w:p>
        </w:tc>
        <w:tc>
          <w:tcPr>
            <w:tcW w:w="4471" w:type="pct"/>
            <w:tcBorders>
              <w:top w:val="single" w:sz="12" w:space="0" w:color="000000"/>
              <w:left w:val="single" w:sz="6" w:space="0" w:color="000000"/>
              <w:bottom w:val="single" w:sz="12" w:space="0" w:color="000000"/>
              <w:right w:val="single" w:sz="12" w:space="0" w:color="000000"/>
            </w:tcBorders>
            <w:vAlign w:val="center"/>
          </w:tcPr>
          <w:p w14:paraId="4734AEC4" w14:textId="77777777" w:rsidR="00063788" w:rsidRDefault="00346A1C" w:rsidP="00FC4819">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A L'ADMINISTRATION</w:t>
            </w:r>
          </w:p>
        </w:tc>
      </w:tr>
    </w:tbl>
    <w:p w14:paraId="0CF0BFAB" w14:textId="77777777" w:rsidR="00063788" w:rsidRDefault="00346A1C" w:rsidP="00FC4819">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Désignation du ministère, de la direction et du service :</w:t>
      </w:r>
    </w:p>
    <w:p w14:paraId="0AF5AD76" w14:textId="0F057449" w:rsidR="00063788" w:rsidRDefault="00346A1C">
      <w:pPr>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Bibliothèque nationale de France (EPA)</w:t>
      </w:r>
    </w:p>
    <w:p w14:paraId="5F4AC0CD" w14:textId="77777777" w:rsidR="007B030D" w:rsidRDefault="007B030D">
      <w:pPr>
        <w:ind w:right="-671"/>
        <w:rPr>
          <w:rFonts w:ascii="Times New Roman" w:eastAsia="Times New Roman" w:hAnsi="Times New Roman" w:cs="Times New Roman"/>
          <w:sz w:val="22"/>
          <w:szCs w:val="22"/>
        </w:rPr>
      </w:pPr>
    </w:p>
    <w:p w14:paraId="0887F102" w14:textId="198113F6" w:rsidR="00CF0F69" w:rsidRDefault="00FC4819" w:rsidP="00CF0F69">
      <w:pPr>
        <w:jc w:val="center"/>
        <w:rPr>
          <w:rFonts w:ascii="Times New Roman" w:eastAsia="Times New Roman" w:hAnsi="Times New Roman" w:cs="Times New Roman"/>
          <w:b/>
          <w:bCs/>
          <w:smallCaps/>
          <w:sz w:val="22"/>
          <w:szCs w:val="22"/>
        </w:rPr>
      </w:pPr>
      <w:r w:rsidRPr="005D5D47">
        <w:rPr>
          <w:rFonts w:ascii="Times New Roman" w:eastAsia="Times New Roman" w:hAnsi="Times New Roman" w:cs="Times New Roman"/>
          <w:b/>
          <w:bCs/>
          <w:smallCaps/>
          <w:sz w:val="22"/>
          <w:szCs w:val="22"/>
        </w:rPr>
        <w:t xml:space="preserve">Objet : </w:t>
      </w:r>
      <w:r w:rsidR="00CF0F69" w:rsidRPr="00CF0F69">
        <w:rPr>
          <w:rFonts w:ascii="Times New Roman" w:eastAsia="Times New Roman" w:hAnsi="Times New Roman" w:cs="Times New Roman"/>
          <w:b/>
          <w:bCs/>
          <w:smallCaps/>
          <w:sz w:val="22"/>
          <w:szCs w:val="22"/>
        </w:rPr>
        <w:t>ACCORD-CADRE A MARCHES SUBSEQUENTS : CONTROLES TECHNIQUES TRAVAUX – DIAGNOSTICS AVANT TRAVAUX – CONTROLES TECHNIQUES REGLEMENTAIRES SPECIFIQUES POUR L’ENSEMBLE DES SITES DE LA BNF</w:t>
      </w:r>
    </w:p>
    <w:p w14:paraId="07E77AD8" w14:textId="77777777" w:rsidR="00CF0F69" w:rsidRPr="00CF0F69" w:rsidRDefault="00CF0F69" w:rsidP="00CF0F69">
      <w:pPr>
        <w:jc w:val="center"/>
        <w:rPr>
          <w:rFonts w:ascii="Times New Roman" w:eastAsia="Times New Roman" w:hAnsi="Times New Roman" w:cs="Times New Roman"/>
          <w:b/>
          <w:bCs/>
          <w:smallCaps/>
          <w:sz w:val="22"/>
          <w:szCs w:val="22"/>
        </w:rPr>
      </w:pPr>
    </w:p>
    <w:p w14:paraId="4B34A918" w14:textId="34866277" w:rsidR="00CF0F69" w:rsidRDefault="006B0401" w:rsidP="00CF0F69">
      <w:pPr>
        <w:jc w:val="center"/>
        <w:rPr>
          <w:rFonts w:ascii="Times New Roman" w:eastAsia="Times New Roman" w:hAnsi="Times New Roman" w:cs="Times New Roman"/>
          <w:b/>
          <w:bCs/>
          <w:smallCaps/>
          <w:sz w:val="22"/>
          <w:szCs w:val="22"/>
        </w:rPr>
      </w:pPr>
      <w:r w:rsidRPr="006B0401">
        <w:rPr>
          <w:rFonts w:ascii="Times New Roman" w:eastAsia="Times New Roman" w:hAnsi="Times New Roman" w:cs="Times New Roman"/>
          <w:b/>
          <w:bCs/>
          <w:smallCaps/>
          <w:sz w:val="22"/>
          <w:szCs w:val="22"/>
        </w:rPr>
        <w:t>Lot 2 : Les diagnostics avant travaux</w:t>
      </w:r>
    </w:p>
    <w:p w14:paraId="227C4912" w14:textId="51D35FB9" w:rsidR="006B0401" w:rsidRDefault="006B0401" w:rsidP="00CF0F69">
      <w:pPr>
        <w:jc w:val="center"/>
        <w:rPr>
          <w:rFonts w:ascii="Times New Roman" w:eastAsia="Times New Roman" w:hAnsi="Times New Roman" w:cs="Times New Roman"/>
          <w:b/>
          <w:bCs/>
          <w:smallCaps/>
          <w:sz w:val="22"/>
          <w:szCs w:val="22"/>
        </w:rPr>
      </w:pPr>
    </w:p>
    <w:p w14:paraId="350C2196" w14:textId="2D71481E" w:rsidR="007B030D" w:rsidRDefault="007B030D" w:rsidP="00CF0F69">
      <w:pPr>
        <w:jc w:val="center"/>
        <w:rPr>
          <w:rFonts w:ascii="Times New Roman" w:eastAsia="Times New Roman" w:hAnsi="Times New Roman" w:cs="Times New Roman"/>
          <w:b/>
          <w:bCs/>
          <w:smallCaps/>
          <w:sz w:val="22"/>
          <w:szCs w:val="22"/>
        </w:rPr>
      </w:pPr>
    </w:p>
    <w:p w14:paraId="6DE86B75" w14:textId="77777777" w:rsidR="007B030D" w:rsidRDefault="007B030D" w:rsidP="00CF0F69">
      <w:pPr>
        <w:jc w:val="center"/>
        <w:rPr>
          <w:rFonts w:ascii="Times New Roman" w:eastAsia="Times New Roman" w:hAnsi="Times New Roman" w:cs="Times New Roman"/>
          <w:b/>
          <w:bCs/>
          <w:smallCaps/>
          <w:sz w:val="22"/>
          <w:szCs w:val="22"/>
        </w:rPr>
      </w:pPr>
    </w:p>
    <w:tbl>
      <w:tblPr>
        <w:tblStyle w:val="a0"/>
        <w:tblW w:w="5596" w:type="dxa"/>
        <w:tblLayout w:type="fixed"/>
        <w:tblLook w:val="0000" w:firstRow="0" w:lastRow="0" w:firstColumn="0" w:lastColumn="0" w:noHBand="0" w:noVBand="0"/>
      </w:tblPr>
      <w:tblGrid>
        <w:gridCol w:w="1799"/>
        <w:gridCol w:w="369"/>
        <w:gridCol w:w="369"/>
        <w:gridCol w:w="369"/>
        <w:gridCol w:w="369"/>
        <w:gridCol w:w="369"/>
        <w:gridCol w:w="369"/>
        <w:gridCol w:w="369"/>
        <w:gridCol w:w="369"/>
        <w:gridCol w:w="369"/>
        <w:gridCol w:w="476"/>
      </w:tblGrid>
      <w:tr w:rsidR="00063788" w14:paraId="106CAE3B" w14:textId="77777777" w:rsidTr="00FC4819">
        <w:tc>
          <w:tcPr>
            <w:tcW w:w="1799" w:type="dxa"/>
            <w:tcBorders>
              <w:right w:val="single" w:sz="4" w:space="0" w:color="000000"/>
            </w:tcBorders>
          </w:tcPr>
          <w:p w14:paraId="0A8F2F51"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Marché n°</w:t>
            </w:r>
          </w:p>
        </w:tc>
        <w:tc>
          <w:tcPr>
            <w:tcW w:w="369" w:type="dxa"/>
            <w:tcBorders>
              <w:left w:val="single" w:sz="4" w:space="0" w:color="000000"/>
              <w:bottom w:val="single" w:sz="6" w:space="0" w:color="000000"/>
              <w:right w:val="single" w:sz="6" w:space="0" w:color="000000"/>
            </w:tcBorders>
          </w:tcPr>
          <w:p w14:paraId="3216E36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31DFFD8"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20ECC1C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5D20379"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12" w:space="0" w:color="000000"/>
            </w:tcBorders>
          </w:tcPr>
          <w:p w14:paraId="54DC042F"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bottom w:val="single" w:sz="6" w:space="0" w:color="000000"/>
              <w:right w:val="single" w:sz="4" w:space="0" w:color="000000"/>
            </w:tcBorders>
          </w:tcPr>
          <w:p w14:paraId="17996701"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12" w:space="0" w:color="000000"/>
            </w:tcBorders>
          </w:tcPr>
          <w:p w14:paraId="7311425D" w14:textId="77777777" w:rsidR="00063788" w:rsidRDefault="00063788">
            <w:pPr>
              <w:ind w:right="-302"/>
              <w:rPr>
                <w:rFonts w:ascii="Times New Roman" w:eastAsia="Times New Roman" w:hAnsi="Times New Roman" w:cs="Times New Roman"/>
                <w:sz w:val="22"/>
                <w:szCs w:val="22"/>
              </w:rPr>
            </w:pPr>
          </w:p>
        </w:tc>
        <w:tc>
          <w:tcPr>
            <w:tcW w:w="369" w:type="dxa"/>
            <w:tcBorders>
              <w:bottom w:val="single" w:sz="6" w:space="0" w:color="000000"/>
              <w:right w:val="single" w:sz="4" w:space="0" w:color="000000"/>
            </w:tcBorders>
          </w:tcPr>
          <w:p w14:paraId="782BE20B"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6" w:space="0" w:color="000000"/>
            </w:tcBorders>
          </w:tcPr>
          <w:p w14:paraId="468BAE5E" w14:textId="77777777" w:rsidR="00063788" w:rsidRDefault="00063788">
            <w:pPr>
              <w:ind w:right="-302"/>
              <w:rPr>
                <w:rFonts w:ascii="Times New Roman" w:eastAsia="Times New Roman" w:hAnsi="Times New Roman" w:cs="Times New Roman"/>
                <w:sz w:val="22"/>
                <w:szCs w:val="22"/>
              </w:rPr>
            </w:pPr>
          </w:p>
        </w:tc>
        <w:tc>
          <w:tcPr>
            <w:tcW w:w="476" w:type="dxa"/>
          </w:tcPr>
          <w:p w14:paraId="77AD150D" w14:textId="77777777" w:rsidR="00063788" w:rsidRDefault="00063788">
            <w:pPr>
              <w:ind w:right="-302"/>
              <w:rPr>
                <w:rFonts w:ascii="Times New Roman" w:eastAsia="Times New Roman" w:hAnsi="Times New Roman" w:cs="Times New Roman"/>
                <w:sz w:val="22"/>
                <w:szCs w:val="22"/>
              </w:rPr>
            </w:pPr>
          </w:p>
          <w:p w14:paraId="460D89CF" w14:textId="77777777" w:rsidR="00063788" w:rsidRDefault="00063788">
            <w:pPr>
              <w:ind w:right="-302"/>
              <w:rPr>
                <w:rFonts w:ascii="Times New Roman" w:eastAsia="Times New Roman" w:hAnsi="Times New Roman" w:cs="Times New Roman"/>
                <w:sz w:val="22"/>
                <w:szCs w:val="22"/>
              </w:rPr>
            </w:pPr>
          </w:p>
        </w:tc>
      </w:tr>
    </w:tbl>
    <w:p w14:paraId="65A6B4CD" w14:textId="77777777" w:rsidR="00CF0F69" w:rsidRDefault="00CF0F69" w:rsidP="00F62314">
      <w:pPr>
        <w:rPr>
          <w:highlight w:val="yellow"/>
        </w:rPr>
      </w:pPr>
    </w:p>
    <w:p w14:paraId="64B7E9BD" w14:textId="3E47DAEE" w:rsidR="00F62314" w:rsidRPr="00CF0F69" w:rsidRDefault="00F62314" w:rsidP="00F62314">
      <w:r w:rsidRPr="00CF0F69">
        <w:t>Le présent marché est passé sous la forme d’un appel d’offres ouvert, en application des articles R. 2161-2 à R. 2161-5 du code de la commande publique.</w:t>
      </w:r>
    </w:p>
    <w:p w14:paraId="7E8EEE91" w14:textId="77777777" w:rsidR="00F62314" w:rsidRPr="00812563" w:rsidRDefault="00F62314" w:rsidP="00F62314">
      <w:pPr>
        <w:rPr>
          <w:highlight w:val="yellow"/>
        </w:rPr>
      </w:pPr>
    </w:p>
    <w:p w14:paraId="6C0ABD9D" w14:textId="78FBC158" w:rsidR="00BA4F93" w:rsidRPr="00BA4F93" w:rsidRDefault="00FA3922" w:rsidP="00FC4819">
      <w:pPr>
        <w:spacing w:before="360" w:after="240"/>
        <w:jc w:val="both"/>
        <w:rPr>
          <w:rFonts w:ascii="Times New Roman" w:eastAsia="Times New Roman" w:hAnsi="Times New Roman" w:cs="Times New Roman"/>
          <w:sz w:val="22"/>
          <w:szCs w:val="22"/>
        </w:rPr>
      </w:pPr>
      <w:r w:rsidRPr="00E324CF">
        <w:rPr>
          <w:rFonts w:ascii="Times New Roman" w:eastAsia="Times New Roman" w:hAnsi="Times New Roman" w:cs="Times New Roman"/>
          <w:sz w:val="22"/>
          <w:szCs w:val="22"/>
        </w:rPr>
        <w:t xml:space="preserve">Numéro de nomenclature CPV : </w:t>
      </w:r>
      <w:r w:rsidR="00CF0F69" w:rsidRPr="00CF0F69">
        <w:rPr>
          <w:rFonts w:ascii="Times New Roman" w:eastAsia="Times New Roman" w:hAnsi="Times New Roman" w:cs="Times New Roman"/>
          <w:sz w:val="22"/>
          <w:szCs w:val="22"/>
        </w:rPr>
        <w:t>71000000-8 (Services d'architecture, services de construction, services d'ingénierie et services d'inspection.)</w:t>
      </w:r>
    </w:p>
    <w:p w14:paraId="1EE6C36C" w14:textId="3F7673E3" w:rsidR="00063788" w:rsidRDefault="00346A1C" w:rsidP="00FC4819">
      <w:pPr>
        <w:spacing w:before="360"/>
        <w:ind w:left="3686" w:hanging="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Comptable assignataire des paiements :</w:t>
      </w:r>
      <w:r w:rsidR="00FC481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Monsieur l'Agent Comptable de la Bibliothèque nationale de France, quai François Mauriac </w:t>
      </w:r>
    </w:p>
    <w:p w14:paraId="15E3D596" w14:textId="77777777" w:rsidR="00063788" w:rsidRDefault="00346A1C" w:rsidP="00FC4819">
      <w:pPr>
        <w:spacing w:after="240"/>
        <w:ind w:left="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75706 PARIS cedex 13. Tél. : 01.53.79.58.00</w:t>
      </w:r>
    </w:p>
    <w:p w14:paraId="00D89A1A" w14:textId="3F583CDB" w:rsidR="00063788" w:rsidRDefault="00346A1C" w:rsidP="00FC4819">
      <w:pPr>
        <w:spacing w:before="36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prénom et qualité du pouvoir adjudicateur : </w:t>
      </w:r>
      <w:r w:rsidR="00B25507">
        <w:rPr>
          <w:rFonts w:ascii="Times New Roman" w:eastAsia="Times New Roman" w:hAnsi="Times New Roman" w:cs="Times New Roman"/>
          <w:sz w:val="22"/>
          <w:szCs w:val="22"/>
        </w:rPr>
        <w:t>Gilles PECOUT</w:t>
      </w:r>
      <w:r>
        <w:rPr>
          <w:rFonts w:ascii="Times New Roman" w:eastAsia="Times New Roman" w:hAnsi="Times New Roman" w:cs="Times New Roman"/>
          <w:sz w:val="22"/>
          <w:szCs w:val="22"/>
        </w:rPr>
        <w:t>, Président de la BnF</w:t>
      </w:r>
    </w:p>
    <w:p w14:paraId="01DDCF33" w14:textId="77777777" w:rsidR="00063788" w:rsidRDefault="00346A1C">
      <w:pPr>
        <w:ind w:right="-671"/>
        <w:rPr>
          <w:rFonts w:ascii="Times New Roman" w:eastAsia="Times New Roman" w:hAnsi="Times New Roman" w:cs="Times New Roman"/>
          <w:b/>
          <w:sz w:val="22"/>
          <w:szCs w:val="22"/>
        </w:rPr>
      </w:pPr>
      <w:r>
        <w:br w:type="page"/>
      </w:r>
    </w:p>
    <w:tbl>
      <w:tblPr>
        <w:tblStyle w:val="a1"/>
        <w:tblW w:w="5000" w:type="pct"/>
        <w:tblLook w:val="0000" w:firstRow="0" w:lastRow="0" w:firstColumn="0" w:lastColumn="0" w:noHBand="0" w:noVBand="0"/>
      </w:tblPr>
      <w:tblGrid>
        <w:gridCol w:w="935"/>
        <w:gridCol w:w="8105"/>
      </w:tblGrid>
      <w:tr w:rsidR="00063788" w14:paraId="5B5705DC" w14:textId="77777777" w:rsidTr="00FC4819">
        <w:tc>
          <w:tcPr>
            <w:tcW w:w="517" w:type="pct"/>
            <w:tcBorders>
              <w:top w:val="single" w:sz="12" w:space="0" w:color="000000"/>
              <w:left w:val="single" w:sz="12" w:space="0" w:color="000000"/>
              <w:bottom w:val="single" w:sz="12" w:space="0" w:color="000000"/>
              <w:right w:val="single" w:sz="6" w:space="0" w:color="000000"/>
            </w:tcBorders>
            <w:vAlign w:val="center"/>
          </w:tcPr>
          <w:p w14:paraId="35628097"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1EEBE904" w14:textId="35FFBC49"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ENGAGEMENT DU CANDIDAT</w:t>
            </w:r>
            <w:r w:rsidR="001B0470">
              <w:rPr>
                <w:rFonts w:ascii="Times New Roman" w:eastAsia="Times New Roman" w:hAnsi="Times New Roman" w:cs="Times New Roman"/>
                <w:sz w:val="22"/>
                <w:szCs w:val="22"/>
              </w:rPr>
              <w:t xml:space="preserve"> </w:t>
            </w:r>
            <w:r w:rsidR="001B0470" w:rsidRPr="00E136EF">
              <w:rPr>
                <w:rFonts w:ascii="Times New Roman" w:eastAsia="Times New Roman" w:hAnsi="Times New Roman" w:cs="Times New Roman"/>
                <w:sz w:val="22"/>
                <w:szCs w:val="22"/>
                <w:u w:val="single"/>
              </w:rPr>
              <w:t>SEUL</w:t>
            </w:r>
          </w:p>
        </w:tc>
      </w:tr>
    </w:tbl>
    <w:p w14:paraId="6D62C096" w14:textId="62614B88" w:rsidR="001B0470" w:rsidRPr="00DC69B8" w:rsidRDefault="001B0470" w:rsidP="003A663D">
      <w:pPr>
        <w:tabs>
          <w:tab w:val="left" w:pos="5860"/>
        </w:tabs>
        <w:spacing w:before="240"/>
        <w:ind w:right="-671"/>
        <w:rPr>
          <w:rFonts w:ascii="Times New Roman" w:eastAsia="Times New Roman" w:hAnsi="Times New Roman" w:cs="Times New Roman"/>
          <w:b/>
          <w:i/>
          <w:sz w:val="22"/>
          <w:szCs w:val="22"/>
        </w:rPr>
      </w:pPr>
      <w:r w:rsidRPr="00DC69B8">
        <w:rPr>
          <w:rFonts w:ascii="Times New Roman" w:eastAsia="Times New Roman" w:hAnsi="Times New Roman" w:cs="Times New Roman"/>
          <w:b/>
          <w:i/>
          <w:sz w:val="22"/>
          <w:szCs w:val="22"/>
        </w:rPr>
        <w:t>Je soussigné :</w:t>
      </w:r>
    </w:p>
    <w:p w14:paraId="15865C4F" w14:textId="356DB6CC" w:rsidR="00063788" w:rsidRDefault="001B0470" w:rsidP="003A663D">
      <w:pPr>
        <w:tabs>
          <w:tab w:val="left" w:pos="5954"/>
        </w:tabs>
        <w:spacing w:before="360" w:after="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et prénoms </w:t>
      </w:r>
      <w:r w:rsidR="00DC69B8">
        <w:rPr>
          <w:rFonts w:ascii="Times New Roman" w:eastAsia="Times New Roman" w:hAnsi="Times New Roman" w:cs="Times New Roman"/>
          <w:sz w:val="22"/>
          <w:szCs w:val="22"/>
        </w:rPr>
        <w:t xml:space="preserve">: </w:t>
      </w:r>
    </w:p>
    <w:p w14:paraId="6BE60FB4" w14:textId="04DE52AD" w:rsidR="001B0470" w:rsidRPr="001B0470" w:rsidRDefault="001B0470" w:rsidP="001B0470">
      <w:pPr>
        <w:tabs>
          <w:tab w:val="left" w:pos="5954"/>
        </w:tabs>
        <w:ind w:right="-671"/>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(Attention le nom et les coordonnées de la personne renseignée ici doivent obligatoirement être de la personne </w:t>
      </w:r>
      <w:r w:rsidRPr="001B0470">
        <w:rPr>
          <w:rFonts w:ascii="Times New Roman" w:eastAsia="Times New Roman" w:hAnsi="Times New Roman" w:cs="Times New Roman"/>
          <w:i/>
          <w:sz w:val="22"/>
          <w:szCs w:val="22"/>
        </w:rPr>
        <w:t>habilitée</w:t>
      </w:r>
      <w:r>
        <w:rPr>
          <w:rFonts w:ascii="Times New Roman" w:eastAsia="Times New Roman" w:hAnsi="Times New Roman" w:cs="Times New Roman"/>
          <w:i/>
          <w:sz w:val="22"/>
          <w:szCs w:val="22"/>
        </w:rPr>
        <w:t xml:space="preserve"> à engager l’entreprise)</w:t>
      </w:r>
    </w:p>
    <w:p w14:paraId="3F9DA4A0" w14:textId="52DEEBF6" w:rsidR="009344F8" w:rsidRDefault="007B030D" w:rsidP="007C0B33">
      <w:pPr>
        <w:tabs>
          <w:tab w:val="left" w:pos="5954"/>
        </w:tabs>
        <w:spacing w:before="48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168714557"/>
          <w14:checkbox>
            <w14:checked w14:val="0"/>
            <w14:checkedState w14:val="2612" w14:font="MS Gothic"/>
            <w14:uncheckedState w14:val="2610" w14:font="MS Gothic"/>
          </w14:checkbox>
        </w:sdtPr>
        <w:sdtEndPr/>
        <w:sdtContent>
          <w:r w:rsidR="00CD1ACC">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Agissant en qualité de</w:t>
      </w:r>
      <w:r w:rsidR="007C0B33">
        <w:rPr>
          <w:rFonts w:ascii="Times New Roman" w:eastAsia="Times New Roman" w:hAnsi="Times New Roman" w:cs="Times New Roman"/>
          <w:sz w:val="22"/>
          <w:szCs w:val="22"/>
        </w:rPr>
        <w:t> :</w:t>
      </w:r>
    </w:p>
    <w:p w14:paraId="07603011" w14:textId="4EDEB431" w:rsidR="00063788" w:rsidRDefault="007B030D" w:rsidP="00CD1ACC">
      <w:pPr>
        <w:tabs>
          <w:tab w:val="left" w:pos="5954"/>
        </w:tabs>
        <w:spacing w:before="60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291095231"/>
          <w14:checkbox>
            <w14:checked w14:val="0"/>
            <w14:checkedState w14:val="2612" w14:font="MS Gothic"/>
            <w14:uncheckedState w14:val="2610" w14:font="MS Gothic"/>
          </w14:checkbox>
        </w:sdtPr>
        <w:sdtEndPr/>
        <w:sdtContent>
          <w:r w:rsidR="009344F8">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w:t>
      </w:r>
      <w:r w:rsidR="007C0B33">
        <w:rPr>
          <w:rFonts w:ascii="Times New Roman" w:eastAsia="Times New Roman" w:hAnsi="Times New Roman" w:cs="Times New Roman"/>
          <w:sz w:val="22"/>
          <w:szCs w:val="22"/>
        </w:rPr>
        <w:t xml:space="preserve">Agissant pour </w:t>
      </w:r>
      <w:r w:rsidR="00346A1C">
        <w:rPr>
          <w:rFonts w:ascii="Times New Roman" w:eastAsia="Times New Roman" w:hAnsi="Times New Roman" w:cs="Times New Roman"/>
          <w:sz w:val="22"/>
          <w:szCs w:val="22"/>
        </w:rPr>
        <w:t xml:space="preserve">le compte de : </w:t>
      </w:r>
    </w:p>
    <w:p w14:paraId="4426A419" w14:textId="79204034" w:rsidR="001B0470" w:rsidRDefault="001B0470" w:rsidP="009344F8">
      <w:pPr>
        <w:tabs>
          <w:tab w:val="left" w:pos="5954"/>
        </w:tabs>
        <w:ind w:left="720" w:right="-669"/>
        <w:rPr>
          <w:rFonts w:ascii="Times New Roman" w:eastAsia="Times New Roman" w:hAnsi="Times New Roman" w:cs="Times New Roman"/>
          <w:i/>
          <w:sz w:val="22"/>
          <w:szCs w:val="22"/>
        </w:rPr>
      </w:pPr>
      <w:r>
        <w:rPr>
          <w:rFonts w:ascii="Times New Roman" w:eastAsia="Times New Roman" w:hAnsi="Times New Roman" w:cs="Times New Roman"/>
          <w:i/>
          <w:sz w:val="22"/>
          <w:szCs w:val="22"/>
        </w:rPr>
        <w:t>(Indiquer le nom de la société)</w:t>
      </w:r>
    </w:p>
    <w:p w14:paraId="3C160C2B" w14:textId="42E870DA" w:rsidR="009344F8" w:rsidRDefault="009344F8" w:rsidP="00CD1ACC">
      <w:pPr>
        <w:tabs>
          <w:tab w:val="left" w:pos="5954"/>
        </w:tabs>
        <w:spacing w:before="60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 personnel</w:t>
      </w:r>
    </w:p>
    <w:p w14:paraId="3FB445F9" w14:textId="00F6DA8D" w:rsidR="009344F8" w:rsidRPr="009344F8" w:rsidRDefault="009344F8" w:rsidP="003A663D">
      <w:pPr>
        <w:tabs>
          <w:tab w:val="left" w:pos="5954"/>
        </w:tabs>
        <w:spacing w:before="36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 </w:t>
      </w:r>
    </w:p>
    <w:p w14:paraId="795183F1"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Nature juridique de la société :</w:t>
      </w:r>
    </w:p>
    <w:p w14:paraId="1DFFCB0C" w14:textId="52A193EC"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société</w:t>
      </w:r>
      <w:r w:rsidR="00346A1C">
        <w:rPr>
          <w:rFonts w:ascii="Times New Roman" w:eastAsia="Times New Roman" w:hAnsi="Times New Roman" w:cs="Times New Roman"/>
          <w:sz w:val="22"/>
          <w:szCs w:val="22"/>
        </w:rPr>
        <w:t xml:space="preserve"> :</w:t>
      </w:r>
    </w:p>
    <w:p w14:paraId="7F966FD7" w14:textId="7AEF422D"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de la société : </w:t>
      </w:r>
    </w:p>
    <w:p w14:paraId="67B49FB5" w14:textId="5456F90F" w:rsidR="009344F8" w:rsidRPr="009344F8" w:rsidRDefault="009344F8" w:rsidP="001B0470">
      <w:pPr>
        <w:tabs>
          <w:tab w:val="left" w:pos="5860"/>
        </w:tabs>
        <w:ind w:left="23" w:right="-669"/>
        <w:rPr>
          <w:rFonts w:ascii="Times New Roman" w:eastAsia="Times New Roman" w:hAnsi="Times New Roman" w:cs="Times New Roman"/>
          <w:i/>
          <w:sz w:val="22"/>
          <w:szCs w:val="22"/>
        </w:rPr>
      </w:pPr>
      <w:r w:rsidRPr="009344F8">
        <w:rPr>
          <w:rFonts w:ascii="Times New Roman" w:eastAsia="Times New Roman" w:hAnsi="Times New Roman" w:cs="Times New Roman"/>
          <w:i/>
          <w:sz w:val="22"/>
          <w:szCs w:val="22"/>
        </w:rPr>
        <w:t>(Siège social)</w:t>
      </w:r>
    </w:p>
    <w:p w14:paraId="045CA65B"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6D70B9A" w14:textId="2F6598BA" w:rsidR="00063788" w:rsidRDefault="00346A1C" w:rsidP="00DC69B8">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9344F8">
        <w:rPr>
          <w:rFonts w:ascii="Times New Roman" w:eastAsia="Times New Roman" w:hAnsi="Times New Roman" w:cs="Times New Roman"/>
          <w:sz w:val="22"/>
          <w:szCs w:val="22"/>
        </w:rPr>
        <w:t xml:space="preserve"> ou SIREN</w:t>
      </w:r>
      <w:r>
        <w:rPr>
          <w:rFonts w:ascii="Times New Roman" w:eastAsia="Times New Roman" w:hAnsi="Times New Roman" w:cs="Times New Roman"/>
          <w:sz w:val="22"/>
          <w:szCs w:val="22"/>
        </w:rPr>
        <w:t> :</w:t>
      </w:r>
    </w:p>
    <w:p w14:paraId="77CA63BC" w14:textId="0E976593" w:rsidR="007C0B33" w:rsidRDefault="007C0B33" w:rsidP="007C0B33">
      <w:pPr>
        <w:tabs>
          <w:tab w:val="left" w:pos="3402"/>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40430349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899362935"/>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348CA778" w14:textId="394766DD" w:rsidR="00063788" w:rsidRDefault="00346A1C" w:rsidP="00DC69B8">
      <w:pPr>
        <w:spacing w:before="24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CF0F69">
        <w:rPr>
          <w:rFonts w:ascii="Times New Roman" w:eastAsia="Times New Roman" w:hAnsi="Times New Roman" w:cs="Times New Roman"/>
          <w:sz w:val="22"/>
          <w:szCs w:val="22"/>
        </w:rPr>
        <w:t xml:space="preserve">clauses </w:t>
      </w:r>
      <w:r w:rsidR="005D5D47" w:rsidRPr="00CF0F69">
        <w:rPr>
          <w:rFonts w:ascii="Times New Roman" w:eastAsia="Times New Roman" w:hAnsi="Times New Roman" w:cs="Times New Roman"/>
          <w:sz w:val="22"/>
          <w:szCs w:val="22"/>
        </w:rPr>
        <w:t>administratives particulières</w:t>
      </w:r>
      <w:r w:rsidR="000F45B4" w:rsidRPr="00CF0F69">
        <w:rPr>
          <w:rFonts w:ascii="Times New Roman" w:eastAsia="Times New Roman" w:hAnsi="Times New Roman" w:cs="Times New Roman"/>
          <w:sz w:val="22"/>
          <w:szCs w:val="22"/>
        </w:rPr>
        <w:t xml:space="preserve"> (</w:t>
      </w:r>
      <w:r w:rsidR="005D5D47" w:rsidRPr="00CF0F69">
        <w:rPr>
          <w:rFonts w:ascii="Times New Roman" w:eastAsia="Times New Roman" w:hAnsi="Times New Roman" w:cs="Times New Roman"/>
          <w:sz w:val="22"/>
          <w:szCs w:val="22"/>
        </w:rPr>
        <w:t>CCAP</w:t>
      </w:r>
      <w:r w:rsidR="000F45B4" w:rsidRPr="00CF0F69">
        <w:rPr>
          <w:rFonts w:ascii="Times New Roman" w:eastAsia="Times New Roman" w:hAnsi="Times New Roman" w:cs="Times New Roman"/>
          <w:sz w:val="22"/>
          <w:szCs w:val="22"/>
        </w:rPr>
        <w:t xml:space="preserve">) daté du mois </w:t>
      </w:r>
      <w:r w:rsidR="00BA4F93" w:rsidRPr="00CF0F69">
        <w:rPr>
          <w:rFonts w:ascii="Times New Roman" w:eastAsia="Times New Roman" w:hAnsi="Times New Roman" w:cs="Times New Roman"/>
          <w:sz w:val="22"/>
          <w:szCs w:val="22"/>
        </w:rPr>
        <w:t xml:space="preserve">de </w:t>
      </w:r>
      <w:r w:rsidR="00CF0F69">
        <w:rPr>
          <w:rFonts w:ascii="Times New Roman" w:eastAsia="Times New Roman" w:hAnsi="Times New Roman" w:cs="Times New Roman"/>
          <w:sz w:val="22"/>
          <w:szCs w:val="22"/>
        </w:rPr>
        <w:t>décembre 2025</w:t>
      </w:r>
      <w:r w:rsidR="00875FED" w:rsidRPr="00CF0F69">
        <w:rPr>
          <w:rFonts w:ascii="Times New Roman" w:eastAsia="Times New Roman" w:hAnsi="Times New Roman" w:cs="Times New Roman"/>
          <w:sz w:val="22"/>
          <w:szCs w:val="22"/>
        </w:rPr>
        <w:t xml:space="preserve"> </w:t>
      </w:r>
      <w:r w:rsidRPr="00CF0F69">
        <w:rPr>
          <w:rFonts w:ascii="Times New Roman" w:eastAsia="Times New Roman" w:hAnsi="Times New Roman" w:cs="Times New Roman"/>
          <w:sz w:val="22"/>
          <w:szCs w:val="22"/>
        </w:rPr>
        <w:t xml:space="preserve">et des documents qui y sont mentionnés et après avoir établi la déclaration prévue aux articles R. 2143-6 à R. 2143-10 du Code </w:t>
      </w:r>
      <w:r w:rsidRPr="000245A8">
        <w:rPr>
          <w:rFonts w:ascii="Times New Roman" w:eastAsia="Times New Roman" w:hAnsi="Times New Roman" w:cs="Times New Roman"/>
          <w:sz w:val="22"/>
          <w:szCs w:val="22"/>
        </w:rPr>
        <w:t xml:space="preserve">de la </w:t>
      </w:r>
      <w:r>
        <w:rPr>
          <w:rFonts w:ascii="Times New Roman" w:eastAsia="Times New Roman" w:hAnsi="Times New Roman" w:cs="Times New Roman"/>
          <w:sz w:val="22"/>
          <w:szCs w:val="22"/>
        </w:rPr>
        <w:t>commande publique, m'engage sans réserve conformément aux stipulations des documents visés ci-dessus, à exécuter les prestations dans les conditions ci-après définies.</w:t>
      </w:r>
    </w:p>
    <w:p w14:paraId="3CA308BF" w14:textId="515BBCFC" w:rsidR="00C06ED7" w:rsidRDefault="00346A1C" w:rsidP="00FC4819">
      <w:pPr>
        <w:spacing w:after="120"/>
        <w:jc w:val="both"/>
      </w:pPr>
      <w:r>
        <w:rPr>
          <w:rFonts w:ascii="Times New Roman" w:eastAsia="Times New Roman" w:hAnsi="Times New Roman" w:cs="Times New Roman"/>
          <w:sz w:val="22"/>
          <w:szCs w:val="22"/>
        </w:rPr>
        <w:t>L'offre ainsi présentée me lie pour la durée de validité des offres indiquée au règlement particulier de la consultation (RPC).</w:t>
      </w:r>
      <w:r w:rsidR="00C06ED7">
        <w:br w:type="page"/>
      </w:r>
    </w:p>
    <w:tbl>
      <w:tblPr>
        <w:tblStyle w:val="a2"/>
        <w:tblW w:w="8900" w:type="dxa"/>
        <w:tblLayout w:type="fixed"/>
        <w:tblLook w:val="0000" w:firstRow="0" w:lastRow="0" w:firstColumn="0" w:lastColumn="0" w:noHBand="0" w:noVBand="0"/>
      </w:tblPr>
      <w:tblGrid>
        <w:gridCol w:w="920"/>
        <w:gridCol w:w="7980"/>
      </w:tblGrid>
      <w:tr w:rsidR="00063788" w14:paraId="25441CA1" w14:textId="77777777" w:rsidTr="00DC69B8">
        <w:tc>
          <w:tcPr>
            <w:tcW w:w="920" w:type="dxa"/>
            <w:tcBorders>
              <w:top w:val="single" w:sz="12" w:space="0" w:color="000000"/>
              <w:left w:val="single" w:sz="12" w:space="0" w:color="000000"/>
              <w:bottom w:val="single" w:sz="12" w:space="0" w:color="000000"/>
              <w:right w:val="single" w:sz="6" w:space="0" w:color="000000"/>
            </w:tcBorders>
            <w:vAlign w:val="center"/>
          </w:tcPr>
          <w:p w14:paraId="0FF7B769" w14:textId="5D6052A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w:t>
            </w:r>
          </w:p>
        </w:tc>
        <w:tc>
          <w:tcPr>
            <w:tcW w:w="7980" w:type="dxa"/>
            <w:tcBorders>
              <w:top w:val="single" w:sz="12" w:space="0" w:color="000000"/>
              <w:left w:val="single" w:sz="6" w:space="0" w:color="000000"/>
              <w:bottom w:val="single" w:sz="12" w:space="0" w:color="000000"/>
              <w:right w:val="single" w:sz="12" w:space="0" w:color="000000"/>
            </w:tcBorders>
            <w:vAlign w:val="center"/>
          </w:tcPr>
          <w:p w14:paraId="2D44036C" w14:textId="7F2451D5"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DU CANDIDAT </w:t>
            </w:r>
            <w:r w:rsidR="00DC69B8" w:rsidRPr="00DC69B8">
              <w:rPr>
                <w:rFonts w:ascii="Times New Roman" w:eastAsia="Times New Roman" w:hAnsi="Times New Roman" w:cs="Times New Roman"/>
                <w:sz w:val="22"/>
                <w:szCs w:val="22"/>
                <w:u w:val="single"/>
              </w:rPr>
              <w:t>EN</w:t>
            </w:r>
            <w:r w:rsidR="00DC69B8">
              <w:rPr>
                <w:rFonts w:ascii="Times New Roman" w:eastAsia="Times New Roman" w:hAnsi="Times New Roman" w:cs="Times New Roman"/>
                <w:sz w:val="22"/>
                <w:szCs w:val="22"/>
              </w:rPr>
              <w:t xml:space="preserve"> CAS DE GROUPEMENT</w:t>
            </w:r>
          </w:p>
        </w:tc>
      </w:tr>
    </w:tbl>
    <w:p w14:paraId="05834AA6" w14:textId="5481D72F" w:rsidR="00063788"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I</w:t>
      </w:r>
      <w:r w:rsidR="007C0B33" w:rsidRPr="00CD1ACC">
        <w:rPr>
          <w:rFonts w:ascii="Times New Roman" w:eastAsia="Times New Roman" w:hAnsi="Times New Roman" w:cs="Times New Roman"/>
          <w:b/>
          <w:sz w:val="22"/>
          <w:szCs w:val="22"/>
          <w:u w:val="single"/>
        </w:rPr>
        <w:t>NFORMATION DU MANDATAIRE</w:t>
      </w:r>
    </w:p>
    <w:p w14:paraId="2A1272AA" w14:textId="5C4F7088" w:rsidR="00DC69B8" w:rsidRPr="00BF381C" w:rsidRDefault="00DC69B8" w:rsidP="00BF381C">
      <w:pPr>
        <w:spacing w:before="240"/>
        <w:ind w:right="-671"/>
        <w:rPr>
          <w:rFonts w:ascii="Times New Roman" w:eastAsia="Times New Roman" w:hAnsi="Times New Roman" w:cs="Times New Roman"/>
          <w:b/>
          <w:i/>
          <w:sz w:val="22"/>
          <w:szCs w:val="22"/>
        </w:rPr>
      </w:pPr>
      <w:r w:rsidRPr="00BF381C">
        <w:rPr>
          <w:rFonts w:ascii="Times New Roman" w:eastAsia="Times New Roman" w:hAnsi="Times New Roman" w:cs="Times New Roman"/>
          <w:b/>
          <w:i/>
          <w:sz w:val="22"/>
          <w:szCs w:val="22"/>
        </w:rPr>
        <w:t>Je soussigné</w:t>
      </w:r>
    </w:p>
    <w:p w14:paraId="2CAA3E3F" w14:textId="34EF4BEC"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Nom et prénom</w:t>
      </w:r>
      <w:r w:rsidR="00BF381C" w:rsidRPr="00BF381C">
        <w:rPr>
          <w:rFonts w:ascii="Times New Roman" w:eastAsia="Times New Roman" w:hAnsi="Times New Roman" w:cs="Times New Roman"/>
          <w:sz w:val="22"/>
          <w:szCs w:val="22"/>
        </w:rPr>
        <w:t xml:space="preserve"> : </w:t>
      </w:r>
    </w:p>
    <w:p w14:paraId="45355B2A" w14:textId="385F5CB1"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 en qualité de mandataire du</w:t>
      </w:r>
      <w:r w:rsidR="00BF381C" w:rsidRPr="00BF381C">
        <w:rPr>
          <w:rFonts w:ascii="Times New Roman" w:eastAsia="Times New Roman" w:hAnsi="Times New Roman" w:cs="Times New Roman"/>
          <w:sz w:val="22"/>
          <w:szCs w:val="22"/>
        </w:rPr>
        <w:t> </w:t>
      </w:r>
      <w:r w:rsidR="00CD1ACC">
        <w:rPr>
          <w:rFonts w:ascii="Times New Roman" w:eastAsia="Times New Roman" w:hAnsi="Times New Roman" w:cs="Times New Roman"/>
          <w:sz w:val="22"/>
          <w:szCs w:val="22"/>
        </w:rPr>
        <w:t xml:space="preserve">groupement </w:t>
      </w:r>
      <w:r w:rsidR="00BF381C" w:rsidRPr="00BF381C">
        <w:rPr>
          <w:rFonts w:ascii="Times New Roman" w:eastAsia="Times New Roman" w:hAnsi="Times New Roman" w:cs="Times New Roman"/>
          <w:sz w:val="22"/>
          <w:szCs w:val="22"/>
        </w:rPr>
        <w:t xml:space="preserve">: </w:t>
      </w:r>
    </w:p>
    <w:p w14:paraId="3662764C" w14:textId="069ED434" w:rsidR="00DC69B8" w:rsidRPr="00BF381C" w:rsidRDefault="007B030D"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27110568"/>
          <w14:checkbox>
            <w14:checked w14:val="0"/>
            <w14:checkedState w14:val="2612" w14:font="MS Gothic"/>
            <w14:uncheckedState w14:val="2610" w14:font="MS Gothic"/>
          </w14:checkbox>
        </w:sdtPr>
        <w:sdtEndPr/>
        <w:sdtContent>
          <w:r w:rsid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C</w:t>
      </w:r>
      <w:r w:rsidR="00DC69B8" w:rsidRPr="00BF381C">
        <w:rPr>
          <w:rFonts w:ascii="Times New Roman" w:eastAsia="Times New Roman" w:hAnsi="Times New Roman" w:cs="Times New Roman"/>
          <w:sz w:val="22"/>
          <w:szCs w:val="22"/>
        </w:rPr>
        <w:t>onjoint</w:t>
      </w:r>
    </w:p>
    <w:p w14:paraId="32A5EC2F" w14:textId="44C310F4" w:rsidR="007C0B33" w:rsidRPr="00BF381C" w:rsidRDefault="007B030D"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84502234"/>
          <w14:checkbox>
            <w14:checked w14:val="0"/>
            <w14:checkedState w14:val="2612" w14:font="MS Gothic"/>
            <w14:uncheckedState w14:val="2610" w14:font="MS Gothic"/>
          </w14:checkbox>
        </w:sdtPr>
        <w:sdtEndPr/>
        <w:sdtContent>
          <w:r w:rsidR="00DC69B8" w:rsidRP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S</w:t>
      </w:r>
      <w:r w:rsidR="00DC69B8" w:rsidRPr="00BF381C">
        <w:rPr>
          <w:rFonts w:ascii="Times New Roman" w:eastAsia="Times New Roman" w:hAnsi="Times New Roman" w:cs="Times New Roman"/>
          <w:sz w:val="22"/>
          <w:szCs w:val="22"/>
        </w:rPr>
        <w:t>olidaire</w:t>
      </w:r>
    </w:p>
    <w:p w14:paraId="5E435C4E" w14:textId="53D00B79"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0A6E3371" w14:textId="1326CA16" w:rsid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(À laquelle appartient le mandataire)</w:t>
      </w:r>
    </w:p>
    <w:p w14:paraId="353C094A" w14:textId="77777777" w:rsidR="00E136EF" w:rsidRDefault="00E136EF" w:rsidP="00E136EF">
      <w:pPr>
        <w:tabs>
          <w:tab w:val="left" w:pos="3402"/>
          <w:tab w:val="left" w:pos="4820"/>
          <w:tab w:val="left" w:pos="5954"/>
        </w:tabs>
        <w:spacing w:before="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53517393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980998943"/>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4B8C3E0F"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de la société</w:t>
      </w:r>
    </w:p>
    <w:p w14:paraId="28B485C0"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17D4D9C1"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5BB27616"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686913F0"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222ED83F"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61206EE0" w14:textId="06FDAA90" w:rsidR="007C0B33" w:rsidRPr="00CD1ACC" w:rsidRDefault="007C0B33"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1</w:t>
      </w:r>
    </w:p>
    <w:p w14:paraId="6FCDDB78" w14:textId="1F4ED156" w:rsidR="007C0B33" w:rsidRDefault="007C0B33"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19A2D215" w14:textId="4C07E02C" w:rsidR="00063788" w:rsidRDefault="00CD1ACC"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w:t>
      </w:r>
      <w:r w:rsidR="00346A1C">
        <w:rPr>
          <w:rFonts w:ascii="Times New Roman" w:eastAsia="Times New Roman" w:hAnsi="Times New Roman" w:cs="Times New Roman"/>
          <w:sz w:val="22"/>
          <w:szCs w:val="22"/>
        </w:rPr>
        <w:t>ualité</w:t>
      </w:r>
      <w:r>
        <w:rPr>
          <w:rFonts w:ascii="Times New Roman" w:eastAsia="Times New Roman" w:hAnsi="Times New Roman" w:cs="Times New Roman"/>
          <w:sz w:val="22"/>
          <w:szCs w:val="22"/>
        </w:rPr>
        <w:t xml:space="preserve"> de </w:t>
      </w:r>
      <w:r w:rsidR="00346A1C">
        <w:rPr>
          <w:rFonts w:ascii="Times New Roman" w:eastAsia="Times New Roman" w:hAnsi="Times New Roman" w:cs="Times New Roman"/>
          <w:sz w:val="22"/>
          <w:szCs w:val="22"/>
        </w:rPr>
        <w:t xml:space="preserve">: </w:t>
      </w:r>
    </w:p>
    <w:p w14:paraId="6B8ACA09" w14:textId="77777777" w:rsidR="00CD1ACC" w:rsidRDefault="00CD1ACC"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46759D80" w14:textId="2C59A015" w:rsidR="00CD1ACC" w:rsidRP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981503">
        <w:rPr>
          <w:rFonts w:ascii="Times New Roman" w:eastAsia="Times New Roman" w:hAnsi="Times New Roman" w:cs="Times New Roman"/>
          <w:i/>
          <w:sz w:val="22"/>
          <w:szCs w:val="22"/>
        </w:rPr>
        <w:t>cotraitant 1</w:t>
      </w:r>
      <w:r w:rsidRPr="00CD1ACC">
        <w:rPr>
          <w:rFonts w:ascii="Times New Roman" w:eastAsia="Times New Roman" w:hAnsi="Times New Roman" w:cs="Times New Roman"/>
          <w:i/>
          <w:sz w:val="22"/>
          <w:szCs w:val="22"/>
        </w:rPr>
        <w:t xml:space="preserve">) </w:t>
      </w:r>
    </w:p>
    <w:p w14:paraId="1A1D1D5E" w14:textId="77777777" w:rsidR="003A663D" w:rsidRDefault="003A663D"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7B597216" w14:textId="77777777" w:rsidR="003A663D" w:rsidRPr="003A663D" w:rsidRDefault="003A663D" w:rsidP="003A663D">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0C8C6BA" w14:textId="4D127863" w:rsidR="007C0B33" w:rsidRDefault="007C0B33"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w:t>
      </w:r>
      <w:r w:rsidR="00BF381C">
        <w:rPr>
          <w:rFonts w:ascii="Times New Roman" w:eastAsia="Times New Roman" w:hAnsi="Times New Roman" w:cs="Times New Roman"/>
          <w:sz w:val="22"/>
          <w:szCs w:val="22"/>
        </w:rPr>
        <w:t xml:space="preserve"> </w:t>
      </w:r>
      <w:r w:rsidR="00BF381C" w:rsidRPr="003A663D">
        <w:rPr>
          <w:rFonts w:ascii="Times New Roman" w:eastAsia="Times New Roman" w:hAnsi="Times New Roman" w:cs="Times New Roman"/>
          <w:i/>
          <w:sz w:val="22"/>
          <w:szCs w:val="22"/>
        </w:rPr>
        <w:t>(personnel)</w:t>
      </w:r>
      <w:r w:rsidR="00BF381C">
        <w:rPr>
          <w:rFonts w:ascii="Times New Roman" w:eastAsia="Times New Roman" w:hAnsi="Times New Roman" w:cs="Times New Roman"/>
          <w:sz w:val="22"/>
          <w:szCs w:val="22"/>
        </w:rPr>
        <w:t> :</w:t>
      </w:r>
    </w:p>
    <w:p w14:paraId="647119B3" w14:textId="72FAE9C9" w:rsidR="007C0B33" w:rsidRDefault="00BF38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m</w:t>
      </w:r>
      <w:r w:rsidR="007C0B33">
        <w:rPr>
          <w:rFonts w:ascii="Times New Roman" w:eastAsia="Times New Roman" w:hAnsi="Times New Roman" w:cs="Times New Roman"/>
          <w:sz w:val="22"/>
          <w:szCs w:val="22"/>
        </w:rPr>
        <w:t>ail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i/>
          <w:sz w:val="22"/>
          <w:szCs w:val="22"/>
        </w:rPr>
        <w:t>(personnel)</w:t>
      </w:r>
      <w:r w:rsidR="007C0B33">
        <w:rPr>
          <w:rFonts w:ascii="Times New Roman" w:eastAsia="Times New Roman" w:hAnsi="Times New Roman" w:cs="Times New Roman"/>
          <w:sz w:val="22"/>
          <w:szCs w:val="22"/>
        </w:rPr>
        <w:t> :</w:t>
      </w:r>
    </w:p>
    <w:p w14:paraId="0CD00301" w14:textId="77777777" w:rsidR="00497C10" w:rsidRDefault="00497C10"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65BC7780" w14:textId="54DF125B"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Code d'activité économique principale APE :</w:t>
      </w:r>
    </w:p>
    <w:p w14:paraId="0A41685B" w14:textId="307BD817"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CD1ACC">
        <w:rPr>
          <w:rFonts w:ascii="Times New Roman" w:eastAsia="Times New Roman" w:hAnsi="Times New Roman" w:cs="Times New Roman"/>
          <w:sz w:val="22"/>
          <w:szCs w:val="22"/>
        </w:rPr>
        <w:t xml:space="preserve"> / SIREN</w:t>
      </w:r>
      <w:r>
        <w:rPr>
          <w:rFonts w:ascii="Times New Roman" w:eastAsia="Times New Roman" w:hAnsi="Times New Roman" w:cs="Times New Roman"/>
          <w:sz w:val="22"/>
          <w:szCs w:val="22"/>
        </w:rPr>
        <w:t> :</w:t>
      </w:r>
    </w:p>
    <w:p w14:paraId="03AB60C8" w14:textId="230FFDF4"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78304077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9527462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0AAC3984" w14:textId="77777777" w:rsidR="00554CCE" w:rsidRDefault="00554CCE" w:rsidP="00CD1ACC">
      <w:pPr>
        <w:spacing w:before="240" w:after="120"/>
        <w:ind w:right="-669"/>
        <w:jc w:val="both"/>
        <w:rPr>
          <w:rFonts w:ascii="Times New Roman" w:eastAsia="Times New Roman" w:hAnsi="Times New Roman" w:cs="Times New Roman"/>
          <w:b/>
          <w:sz w:val="22"/>
          <w:szCs w:val="22"/>
          <w:u w:val="single"/>
        </w:rPr>
      </w:pPr>
    </w:p>
    <w:p w14:paraId="4E302BF2" w14:textId="06154A67" w:rsidR="00BF381C"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2</w:t>
      </w:r>
    </w:p>
    <w:p w14:paraId="58CCDDDC" w14:textId="77777777" w:rsidR="00E136EF" w:rsidRDefault="00E136EF"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466835E3" w14:textId="77777777" w:rsidR="00E136EF" w:rsidRDefault="00E136EF" w:rsidP="00E136EF">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qualité de : </w:t>
      </w:r>
    </w:p>
    <w:p w14:paraId="26E80DB3" w14:textId="77777777" w:rsidR="00E136EF" w:rsidRDefault="00E136EF" w:rsidP="00E136EF">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2F624367" w14:textId="768CC33C" w:rsidR="00E136EF" w:rsidRPr="00CD1ACC" w:rsidRDefault="00E136EF" w:rsidP="00E136EF">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981503">
        <w:rPr>
          <w:rFonts w:ascii="Times New Roman" w:eastAsia="Times New Roman" w:hAnsi="Times New Roman" w:cs="Times New Roman"/>
          <w:i/>
          <w:sz w:val="22"/>
          <w:szCs w:val="22"/>
        </w:rPr>
        <w:t>cotraitant 2</w:t>
      </w:r>
      <w:r w:rsidRPr="00CD1ACC">
        <w:rPr>
          <w:rFonts w:ascii="Times New Roman" w:eastAsia="Times New Roman" w:hAnsi="Times New Roman" w:cs="Times New Roman"/>
          <w:i/>
          <w:sz w:val="22"/>
          <w:szCs w:val="22"/>
        </w:rPr>
        <w:t xml:space="preserve">) </w:t>
      </w:r>
    </w:p>
    <w:p w14:paraId="67C082C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5F672879" w14:textId="77777777" w:rsidR="00E136EF" w:rsidRPr="003A663D" w:rsidRDefault="00E136EF" w:rsidP="00E136EF">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3888BAB"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7862CD33"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01671292"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A4013D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374751FE" w14:textId="46214581"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2188335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63305359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6B212697" w14:textId="445BA19A" w:rsidR="00063788" w:rsidRPr="00CF0F69" w:rsidRDefault="00346A1C" w:rsidP="00E136EF">
      <w:pPr>
        <w:spacing w:before="48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w:t>
      </w:r>
      <w:r w:rsidRPr="00CF0F69">
        <w:rPr>
          <w:rFonts w:ascii="Times New Roman" w:eastAsia="Times New Roman" w:hAnsi="Times New Roman" w:cs="Times New Roman"/>
          <w:sz w:val="22"/>
          <w:szCs w:val="22"/>
        </w:rPr>
        <w:t>du cahier des clauses administrativ</w:t>
      </w:r>
      <w:r w:rsidR="000F45B4" w:rsidRPr="00CF0F69">
        <w:rPr>
          <w:rFonts w:ascii="Times New Roman" w:eastAsia="Times New Roman" w:hAnsi="Times New Roman" w:cs="Times New Roman"/>
          <w:sz w:val="22"/>
          <w:szCs w:val="22"/>
        </w:rPr>
        <w:t xml:space="preserve">es particulières (CCAP) daté du mois </w:t>
      </w:r>
      <w:r w:rsidR="00BA4F93" w:rsidRPr="00CF0F69">
        <w:rPr>
          <w:rFonts w:ascii="Times New Roman" w:eastAsia="Times New Roman" w:hAnsi="Times New Roman" w:cs="Times New Roman"/>
          <w:sz w:val="22"/>
          <w:szCs w:val="22"/>
        </w:rPr>
        <w:t xml:space="preserve">de </w:t>
      </w:r>
      <w:r w:rsidR="00CF0F69">
        <w:rPr>
          <w:rFonts w:ascii="Times New Roman" w:eastAsia="Times New Roman" w:hAnsi="Times New Roman" w:cs="Times New Roman"/>
          <w:sz w:val="22"/>
          <w:szCs w:val="22"/>
        </w:rPr>
        <w:t>décembre 2025</w:t>
      </w:r>
      <w:r w:rsidRPr="00CF0F69">
        <w:rPr>
          <w:rFonts w:ascii="Times New Roman" w:eastAsia="Times New Roman" w:hAnsi="Times New Roman" w:cs="Times New Roman"/>
          <w:sz w:val="22"/>
          <w:szCs w:val="22"/>
        </w:rPr>
        <w:t xml:space="preserve"> et des documents qui y sont mentionnés et après avoir établi la déclaration prévue aux articles R. 2143-6 à R. 2143-10 du Code de la commande publique, m'engage sans réserve conformément aux stipulations des documents visés ci-dessus, à exécuter les prestations dans les conditions ci-après définies.</w:t>
      </w:r>
    </w:p>
    <w:p w14:paraId="71D25847" w14:textId="14306A9D" w:rsidR="00DC69B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L'offre ainsi présentée nous lie pour la durée de validité des offres indiquée au règlement particulier de la consultation (RPC). </w:t>
      </w:r>
      <w:r w:rsidR="00DC69B8">
        <w:rPr>
          <w:rFonts w:ascii="Times New Roman" w:eastAsia="Times New Roman" w:hAnsi="Times New Roman" w:cs="Times New Roman"/>
          <w:sz w:val="22"/>
          <w:szCs w:val="22"/>
        </w:rPr>
        <w:br w:type="page"/>
      </w:r>
    </w:p>
    <w:tbl>
      <w:tblPr>
        <w:tblStyle w:val="a3"/>
        <w:tblW w:w="5000" w:type="pct"/>
        <w:tblLook w:val="0000" w:firstRow="0" w:lastRow="0" w:firstColumn="0" w:lastColumn="0" w:noHBand="0" w:noVBand="0"/>
      </w:tblPr>
      <w:tblGrid>
        <w:gridCol w:w="935"/>
        <w:gridCol w:w="8105"/>
      </w:tblGrid>
      <w:tr w:rsidR="00063788" w14:paraId="24851566" w14:textId="77777777" w:rsidTr="00E136EF">
        <w:tc>
          <w:tcPr>
            <w:tcW w:w="517" w:type="pct"/>
            <w:tcBorders>
              <w:top w:val="single" w:sz="12" w:space="0" w:color="000000"/>
              <w:left w:val="single" w:sz="12" w:space="0" w:color="000000"/>
              <w:bottom w:val="single" w:sz="12" w:space="0" w:color="000000"/>
              <w:right w:val="single" w:sz="6" w:space="0" w:color="000000"/>
            </w:tcBorders>
            <w:vAlign w:val="center"/>
          </w:tcPr>
          <w:p w14:paraId="5621CF65" w14:textId="0E840B1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D</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6A1E3932" w14:textId="4C6D2CF9"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w:t>
            </w:r>
            <w:r w:rsidR="00E136EF">
              <w:rPr>
                <w:rFonts w:ascii="Times New Roman" w:eastAsia="Times New Roman" w:hAnsi="Times New Roman" w:cs="Times New Roman"/>
                <w:sz w:val="22"/>
                <w:szCs w:val="22"/>
              </w:rPr>
              <w:t xml:space="preserve">FINANCIER </w:t>
            </w:r>
            <w:r>
              <w:rPr>
                <w:rFonts w:ascii="Times New Roman" w:eastAsia="Times New Roman" w:hAnsi="Times New Roman" w:cs="Times New Roman"/>
                <w:sz w:val="22"/>
                <w:szCs w:val="22"/>
              </w:rPr>
              <w:t>DU CANDID</w:t>
            </w:r>
            <w:r w:rsidR="00E136EF">
              <w:rPr>
                <w:rFonts w:ascii="Times New Roman" w:eastAsia="Times New Roman" w:hAnsi="Times New Roman" w:cs="Times New Roman"/>
                <w:sz w:val="22"/>
                <w:szCs w:val="22"/>
              </w:rPr>
              <w:t>AT</w:t>
            </w:r>
          </w:p>
        </w:tc>
      </w:tr>
    </w:tbl>
    <w:p w14:paraId="679B79B1" w14:textId="1FAD6BE5" w:rsidR="00B25507" w:rsidRDefault="00B25507" w:rsidP="00E136EF">
      <w:pPr>
        <w:spacing w:before="240" w:after="120"/>
        <w:ind w:right="-669"/>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DUREE</w:t>
      </w:r>
    </w:p>
    <w:p w14:paraId="5B10F5E0" w14:textId="3BD249F1" w:rsidR="00B25507" w:rsidRPr="00CF0F69" w:rsidRDefault="00CF0F69" w:rsidP="00E136EF">
      <w:pPr>
        <w:spacing w:before="240" w:after="120"/>
        <w:ind w:right="-669"/>
        <w:jc w:val="both"/>
        <w:rPr>
          <w:rFonts w:ascii="Times New Roman" w:eastAsia="Times New Roman" w:hAnsi="Times New Roman" w:cs="Times New Roman"/>
          <w:sz w:val="22"/>
          <w:szCs w:val="22"/>
        </w:rPr>
      </w:pPr>
      <w:r w:rsidRPr="00CF0F69">
        <w:rPr>
          <w:rFonts w:ascii="Times New Roman" w:eastAsia="Times New Roman" w:hAnsi="Times New Roman" w:cs="Times New Roman"/>
          <w:sz w:val="22"/>
          <w:szCs w:val="22"/>
        </w:rPr>
        <w:t>Par dérogation à l’article 13 du CCAG/PI, la durée de l’accord-cadre est d’un (1) an et prend effet à compter du 1er avril 2026 ou à sa date de notification si celle-ci est postérieure.</w:t>
      </w:r>
      <w:r>
        <w:rPr>
          <w:rFonts w:ascii="Times New Roman" w:eastAsia="Times New Roman" w:hAnsi="Times New Roman" w:cs="Times New Roman"/>
          <w:sz w:val="22"/>
          <w:szCs w:val="22"/>
        </w:rPr>
        <w:t xml:space="preserve"> L</w:t>
      </w:r>
      <w:r w:rsidRPr="00CF0F69">
        <w:rPr>
          <w:rFonts w:ascii="Times New Roman" w:eastAsia="Times New Roman" w:hAnsi="Times New Roman" w:cs="Times New Roman"/>
          <w:sz w:val="22"/>
          <w:szCs w:val="22"/>
        </w:rPr>
        <w:t>’accord-cadre est reconductible tacitement trois (3) fois maximum pour des périodes de douze (12) mois chacune, sauf dénonciation par la BnF trois (3) mois avant la fin de la période annuelle en cours par lettre recommandée avec accusé de réception.</w:t>
      </w:r>
    </w:p>
    <w:p w14:paraId="2092A28E" w14:textId="60D1B1B6" w:rsidR="00063788" w:rsidRPr="00E136EF" w:rsidRDefault="00346A1C" w:rsidP="00E136EF">
      <w:pPr>
        <w:spacing w:before="240" w:after="120"/>
        <w:ind w:right="-669"/>
        <w:jc w:val="both"/>
        <w:rPr>
          <w:rFonts w:ascii="Times New Roman" w:eastAsia="Times New Roman" w:hAnsi="Times New Roman" w:cs="Times New Roman"/>
          <w:b/>
          <w:sz w:val="22"/>
          <w:szCs w:val="22"/>
          <w:u w:val="single"/>
        </w:rPr>
      </w:pPr>
      <w:r w:rsidRPr="00E136EF">
        <w:rPr>
          <w:rFonts w:ascii="Times New Roman" w:eastAsia="Times New Roman" w:hAnsi="Times New Roman" w:cs="Times New Roman"/>
          <w:b/>
          <w:sz w:val="22"/>
          <w:szCs w:val="22"/>
          <w:u w:val="single"/>
        </w:rPr>
        <w:t>PRIX</w:t>
      </w:r>
    </w:p>
    <w:p w14:paraId="70673217" w14:textId="66A58CBA" w:rsidR="00F62314" w:rsidRPr="00CF0F69" w:rsidRDefault="00015510" w:rsidP="00CF0F69">
      <w:pPr>
        <w:tabs>
          <w:tab w:val="left" w:pos="5670"/>
        </w:tabs>
        <w:spacing w:after="240"/>
        <w:jc w:val="both"/>
        <w:rPr>
          <w:rFonts w:ascii="Times New Roman" w:eastAsia="Times New Roman" w:hAnsi="Times New Roman" w:cs="Times New Roman"/>
          <w:sz w:val="22"/>
          <w:szCs w:val="22"/>
        </w:rPr>
      </w:pPr>
      <w:r w:rsidRPr="00015510">
        <w:rPr>
          <w:rFonts w:ascii="Times New Roman" w:eastAsia="Times New Roman" w:hAnsi="Times New Roman" w:cs="Times New Roman"/>
          <w:sz w:val="22"/>
          <w:szCs w:val="22"/>
        </w:rPr>
        <w:t>Je m'engage, conformément aux clauses et conditions des documents visés ci-dessus, à exécuter les prestations demandées</w:t>
      </w:r>
      <w:r>
        <w:rPr>
          <w:rFonts w:ascii="Times New Roman" w:eastAsia="Times New Roman" w:hAnsi="Times New Roman" w:cs="Times New Roman"/>
          <w:sz w:val="22"/>
          <w:szCs w:val="22"/>
        </w:rPr>
        <w:t xml:space="preserve"> dans les conditions suivantes. </w:t>
      </w:r>
      <w:r w:rsidR="00F62314" w:rsidRPr="00015510">
        <w:rPr>
          <w:rFonts w:ascii="Times New Roman" w:eastAsia="Times New Roman" w:hAnsi="Times New Roman" w:cs="Times New Roman"/>
          <w:sz w:val="22"/>
          <w:szCs w:val="22"/>
        </w:rPr>
        <w:tab/>
        <w:t xml:space="preserve"> </w:t>
      </w:r>
      <w:r w:rsidR="00F62314" w:rsidRPr="00015510">
        <w:rPr>
          <w:rFonts w:ascii="Times New Roman" w:eastAsia="Times New Roman" w:hAnsi="Times New Roman" w:cs="Times New Roman"/>
          <w:sz w:val="22"/>
          <w:szCs w:val="22"/>
        </w:rPr>
        <w:tab/>
      </w:r>
      <w:r w:rsidR="00F62314">
        <w:rPr>
          <w:rFonts w:ascii="Times New Roman" w:eastAsia="Times New Roman" w:hAnsi="Times New Roman" w:cs="Times New Roman"/>
          <w:b/>
          <w:color w:val="FF0000"/>
          <w:sz w:val="22"/>
          <w:szCs w:val="22"/>
          <w:u w:val="single"/>
        </w:rPr>
        <w:t xml:space="preserve"> </w:t>
      </w: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06"/>
        <w:gridCol w:w="4606"/>
      </w:tblGrid>
      <w:tr w:rsidR="00F62314" w14:paraId="0519EC07" w14:textId="77777777" w:rsidTr="00DE1652">
        <w:trPr>
          <w:trHeight w:val="626"/>
        </w:trPr>
        <w:tc>
          <w:tcPr>
            <w:tcW w:w="46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1F99C8F" w14:textId="7814A06C" w:rsidR="00F62314" w:rsidRPr="00CF0F69" w:rsidRDefault="00F62314" w:rsidP="00DE1652">
            <w:pPr>
              <w:keepNext/>
              <w:keepLines/>
              <w:spacing w:after="120"/>
              <w:ind w:right="-108"/>
              <w:jc w:val="center"/>
              <w:rPr>
                <w:rFonts w:ascii="Times New Roman" w:eastAsia="Times New Roman" w:hAnsi="Times New Roman" w:cs="Times New Roman"/>
                <w:b/>
                <w:sz w:val="22"/>
                <w:szCs w:val="22"/>
              </w:rPr>
            </w:pPr>
            <w:r w:rsidRPr="00CF0F69">
              <w:rPr>
                <w:rFonts w:ascii="Times New Roman" w:eastAsia="Times New Roman" w:hAnsi="Times New Roman" w:cs="Times New Roman"/>
                <w:b/>
                <w:sz w:val="22"/>
                <w:szCs w:val="22"/>
              </w:rPr>
              <w:t xml:space="preserve">Montant minimum </w:t>
            </w:r>
            <w:r w:rsidRPr="00CF0F69">
              <w:rPr>
                <w:rFonts w:ascii="Times New Roman" w:eastAsia="Times New Roman" w:hAnsi="Times New Roman" w:cs="Times New Roman"/>
                <w:b/>
                <w:sz w:val="22"/>
                <w:szCs w:val="22"/>
                <w:u w:val="single"/>
              </w:rPr>
              <w:t>annuel</w:t>
            </w:r>
            <w:r w:rsidRPr="00CF0F69">
              <w:rPr>
                <w:rFonts w:ascii="Times New Roman" w:eastAsia="Times New Roman" w:hAnsi="Times New Roman" w:cs="Times New Roman"/>
                <w:b/>
                <w:sz w:val="22"/>
                <w:szCs w:val="22"/>
              </w:rPr>
              <w:t xml:space="preserve"> en € HT</w:t>
            </w:r>
          </w:p>
        </w:tc>
        <w:tc>
          <w:tcPr>
            <w:tcW w:w="46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FF7EBB3" w14:textId="2421B920" w:rsidR="00F62314" w:rsidRPr="00CF0F69" w:rsidRDefault="00F62314" w:rsidP="00DE1652">
            <w:pPr>
              <w:keepNext/>
              <w:keepLines/>
              <w:tabs>
                <w:tab w:val="left" w:pos="3359"/>
              </w:tabs>
              <w:spacing w:after="120"/>
              <w:ind w:right="-76"/>
              <w:jc w:val="center"/>
              <w:rPr>
                <w:rFonts w:ascii="Times New Roman" w:eastAsia="Times New Roman" w:hAnsi="Times New Roman" w:cs="Times New Roman"/>
                <w:b/>
                <w:sz w:val="22"/>
                <w:szCs w:val="22"/>
              </w:rPr>
            </w:pPr>
            <w:r w:rsidRPr="00CF0F69">
              <w:rPr>
                <w:rFonts w:ascii="Times New Roman" w:eastAsia="Times New Roman" w:hAnsi="Times New Roman" w:cs="Times New Roman"/>
                <w:b/>
                <w:sz w:val="22"/>
                <w:szCs w:val="22"/>
              </w:rPr>
              <w:t xml:space="preserve">Montant maximum </w:t>
            </w:r>
            <w:r w:rsidRPr="00CF0F69">
              <w:rPr>
                <w:rFonts w:ascii="Times New Roman" w:eastAsia="Times New Roman" w:hAnsi="Times New Roman" w:cs="Times New Roman"/>
                <w:b/>
                <w:sz w:val="22"/>
                <w:szCs w:val="22"/>
                <w:u w:val="single"/>
              </w:rPr>
              <w:t>annue</w:t>
            </w:r>
            <w:r w:rsidR="00CF0F69" w:rsidRPr="00CF0F69">
              <w:rPr>
                <w:rFonts w:ascii="Times New Roman" w:eastAsia="Times New Roman" w:hAnsi="Times New Roman" w:cs="Times New Roman"/>
                <w:b/>
                <w:sz w:val="22"/>
                <w:szCs w:val="22"/>
                <w:u w:val="single"/>
              </w:rPr>
              <w:t>l</w:t>
            </w:r>
            <w:r w:rsidRPr="00CF0F69">
              <w:rPr>
                <w:rFonts w:ascii="Times New Roman" w:eastAsia="Times New Roman" w:hAnsi="Times New Roman" w:cs="Times New Roman"/>
                <w:b/>
                <w:sz w:val="22"/>
                <w:szCs w:val="22"/>
                <w:u w:val="single"/>
              </w:rPr>
              <w:t xml:space="preserve"> </w:t>
            </w:r>
            <w:r w:rsidRPr="00CF0F69">
              <w:rPr>
                <w:rFonts w:ascii="Times New Roman" w:eastAsia="Times New Roman" w:hAnsi="Times New Roman" w:cs="Times New Roman"/>
                <w:b/>
                <w:sz w:val="22"/>
                <w:szCs w:val="22"/>
              </w:rPr>
              <w:t>en € HT</w:t>
            </w:r>
          </w:p>
        </w:tc>
      </w:tr>
      <w:tr w:rsidR="00F62314" w14:paraId="7F3DC0C2" w14:textId="77777777" w:rsidTr="00DE1652">
        <w:trPr>
          <w:trHeight w:val="626"/>
        </w:trPr>
        <w:tc>
          <w:tcPr>
            <w:tcW w:w="4606" w:type="dxa"/>
            <w:tcBorders>
              <w:top w:val="single" w:sz="4" w:space="0" w:color="000000"/>
              <w:left w:val="single" w:sz="4" w:space="0" w:color="000000"/>
              <w:bottom w:val="single" w:sz="4" w:space="0" w:color="000000"/>
              <w:right w:val="single" w:sz="4" w:space="0" w:color="000000"/>
            </w:tcBorders>
            <w:vAlign w:val="center"/>
          </w:tcPr>
          <w:p w14:paraId="4E806C49" w14:textId="28E2F418" w:rsidR="00F62314" w:rsidRDefault="00CF0F69" w:rsidP="00DE1652">
            <w:pPr>
              <w:keepNext/>
              <w:keepLines/>
              <w:spacing w:after="120"/>
              <w:ind w:right="-146"/>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Sans minimum</w:t>
            </w:r>
          </w:p>
        </w:tc>
        <w:tc>
          <w:tcPr>
            <w:tcW w:w="4606" w:type="dxa"/>
            <w:tcBorders>
              <w:top w:val="single" w:sz="4" w:space="0" w:color="000000"/>
              <w:left w:val="single" w:sz="4" w:space="0" w:color="000000"/>
              <w:bottom w:val="single" w:sz="4" w:space="0" w:color="000000"/>
              <w:right w:val="single" w:sz="4" w:space="0" w:color="000000"/>
            </w:tcBorders>
            <w:vAlign w:val="center"/>
          </w:tcPr>
          <w:p w14:paraId="2FC6F8A6" w14:textId="09CA3603" w:rsidR="00F62314" w:rsidRDefault="006B0401" w:rsidP="00DE1652">
            <w:pPr>
              <w:keepNext/>
              <w:keepLines/>
              <w:spacing w:after="120"/>
              <w:ind w:right="51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w:t>
            </w:r>
            <w:r w:rsidR="00CF0F69">
              <w:rPr>
                <w:rFonts w:ascii="Times New Roman" w:eastAsia="Times New Roman" w:hAnsi="Times New Roman" w:cs="Times New Roman"/>
                <w:b/>
                <w:sz w:val="22"/>
                <w:szCs w:val="22"/>
              </w:rPr>
              <w:t>0 000 €</w:t>
            </w:r>
          </w:p>
        </w:tc>
      </w:tr>
    </w:tbl>
    <w:p w14:paraId="7F18C51D" w14:textId="77777777" w:rsidR="00F62314" w:rsidRDefault="00F62314" w:rsidP="00F62314">
      <w:pPr>
        <w:spacing w:before="120" w:after="120"/>
        <w:jc w:val="both"/>
        <w:rPr>
          <w:rFonts w:ascii="Times New Roman" w:eastAsia="Times New Roman" w:hAnsi="Times New Roman" w:cs="Times New Roman"/>
          <w:sz w:val="22"/>
          <w:szCs w:val="22"/>
        </w:rPr>
      </w:pPr>
    </w:p>
    <w:p w14:paraId="6960B300" w14:textId="25A33F8F" w:rsidR="00F62314" w:rsidRPr="00CF0F69" w:rsidRDefault="00F62314" w:rsidP="00CF0F69">
      <w:p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Les prestations seront rémunérées par application des prix remis dans les marchés subséquents</w:t>
      </w:r>
      <w:r w:rsidR="00CF0F69">
        <w:rPr>
          <w:rFonts w:ascii="Times New Roman" w:eastAsia="Times New Roman" w:hAnsi="Times New Roman" w:cs="Times New Roman"/>
          <w:sz w:val="22"/>
          <w:szCs w:val="22"/>
        </w:rPr>
        <w:t xml:space="preserve"> conformément au bordereau des prix plafonds de l’accord-cadre</w:t>
      </w:r>
      <w:r>
        <w:rPr>
          <w:rFonts w:ascii="Times New Roman" w:eastAsia="Times New Roman" w:hAnsi="Times New Roman" w:cs="Times New Roman"/>
          <w:sz w:val="22"/>
          <w:szCs w:val="22"/>
        </w:rPr>
        <w:t>.</w:t>
      </w:r>
    </w:p>
    <w:p w14:paraId="373C918A"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groupement</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0"/>
        <w:gridCol w:w="3021"/>
        <w:gridCol w:w="3019"/>
      </w:tblGrid>
      <w:tr w:rsidR="00E05A70" w14:paraId="2877EE5C" w14:textId="654367AA" w:rsidTr="0037055D">
        <w:trPr>
          <w:cnfStyle w:val="000000100000" w:firstRow="0" w:lastRow="0" w:firstColumn="0" w:lastColumn="0" w:oddVBand="0" w:evenVBand="0" w:oddHBand="1" w:evenHBand="0" w:firstRowFirstColumn="0" w:firstRowLastColumn="0" w:lastRowFirstColumn="0" w:lastRowLastColumn="0"/>
          <w:trHeight w:val="1144"/>
        </w:trPr>
        <w:tc>
          <w:tcPr>
            <w:cnfStyle w:val="000010000000" w:firstRow="0" w:lastRow="0" w:firstColumn="0" w:lastColumn="0" w:oddVBand="1" w:evenVBand="0" w:oddHBand="0" w:evenHBand="0" w:firstRowFirstColumn="0" w:firstRowLastColumn="0" w:lastRowFirstColumn="0" w:lastRowLastColumn="0"/>
            <w:tcW w:w="1667" w:type="pct"/>
            <w:shd w:val="clear" w:color="auto" w:fill="D6E3BC" w:themeFill="accent3" w:themeFillTint="66"/>
            <w:vAlign w:val="center"/>
          </w:tcPr>
          <w:p w14:paraId="29A830E4"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Désignation des membres</w:t>
            </w:r>
          </w:p>
          <w:p w14:paraId="34685D37"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du groupement</w:t>
            </w:r>
          </w:p>
        </w:tc>
        <w:tc>
          <w:tcPr>
            <w:tcW w:w="1667" w:type="pct"/>
            <w:shd w:val="clear" w:color="auto" w:fill="D6E3BC" w:themeFill="accent3" w:themeFillTint="66"/>
            <w:vAlign w:val="center"/>
          </w:tcPr>
          <w:p w14:paraId="0D72CDF7" w14:textId="444FB0CB"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2"/>
                <w:szCs w:val="22"/>
              </w:rPr>
            </w:pPr>
            <w:r>
              <w:rPr>
                <w:rFonts w:ascii="Times New Roman" w:eastAsia="Times New Roman" w:hAnsi="Times New Roman" w:cs="Times New Roman"/>
                <w:b/>
                <w:sz w:val="22"/>
                <w:szCs w:val="22"/>
              </w:rPr>
              <w:t>Nature des prestations exécutée par co-traitant</w:t>
            </w:r>
          </w:p>
        </w:tc>
        <w:tc>
          <w:tcPr>
            <w:cnfStyle w:val="000010000000" w:firstRow="0" w:lastRow="0" w:firstColumn="0" w:lastColumn="0" w:oddVBand="1" w:evenVBand="0" w:oddHBand="0" w:evenHBand="0" w:firstRowFirstColumn="0" w:firstRowLastColumn="0" w:lastRowFirstColumn="0" w:lastRowLastColumn="0"/>
            <w:tcW w:w="1666" w:type="pct"/>
            <w:shd w:val="clear" w:color="auto" w:fill="D6E3BC" w:themeFill="accent3" w:themeFillTint="66"/>
            <w:vAlign w:val="center"/>
          </w:tcPr>
          <w:p w14:paraId="65ECCAA9" w14:textId="0E24E8E1"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Montant de la prestation exécutée par co-traitant € HT</w:t>
            </w:r>
          </w:p>
        </w:tc>
      </w:tr>
      <w:tr w:rsidR="00E05A70" w14:paraId="01F11044" w14:textId="1FCDED3C" w:rsidTr="009961DD">
        <w:trPr>
          <w:trHeight w:val="493"/>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10A7540"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706E5311"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3A12EB04"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4F7838A4" w14:textId="02CED897" w:rsidTr="009961DD">
        <w:trPr>
          <w:cnfStyle w:val="000000100000" w:firstRow="0" w:lastRow="0" w:firstColumn="0" w:lastColumn="0" w:oddVBand="0" w:evenVBand="0" w:oddHBand="1" w:evenHBand="0" w:firstRowFirstColumn="0" w:firstRowLastColumn="0" w:lastRowFirstColumn="0" w:lastRowLastColumn="0"/>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1809B711"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63335BA5" w14:textId="77777777"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5457CE0E"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056CE14C" w14:textId="77777777" w:rsidTr="009961DD">
        <w:trPr>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7A3650F"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2268B6E2"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263CCC0D" w14:textId="77777777" w:rsidR="00E05A70" w:rsidRDefault="00E05A70" w:rsidP="00E05A70">
            <w:pPr>
              <w:tabs>
                <w:tab w:val="left" w:pos="851"/>
              </w:tabs>
              <w:jc w:val="center"/>
              <w:rPr>
                <w:rFonts w:ascii="Times New Roman" w:eastAsia="Times New Roman" w:hAnsi="Times New Roman" w:cs="Times New Roman"/>
                <w:sz w:val="22"/>
                <w:szCs w:val="22"/>
              </w:rPr>
            </w:pPr>
          </w:p>
        </w:tc>
      </w:tr>
    </w:tbl>
    <w:p w14:paraId="5221BA54"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sous-traitance</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3"/>
        <w:gridCol w:w="5447"/>
      </w:tblGrid>
      <w:tr w:rsidR="00063788" w14:paraId="262450C2" w14:textId="77777777" w:rsidTr="0037055D">
        <w:trPr>
          <w:cnfStyle w:val="000000100000" w:firstRow="0" w:lastRow="0" w:firstColumn="0" w:lastColumn="0" w:oddVBand="0" w:evenVBand="0" w:oddHBand="1" w:evenHBand="0" w:firstRowFirstColumn="0" w:firstRowLastColumn="0" w:lastRowFirstColumn="0" w:lastRowLastColumn="0"/>
          <w:trHeight w:val="633"/>
        </w:trPr>
        <w:tc>
          <w:tcPr>
            <w:cnfStyle w:val="000010000000" w:firstRow="0" w:lastRow="0" w:firstColumn="0" w:lastColumn="0" w:oddVBand="1" w:evenVBand="0" w:oddHBand="0" w:evenHBand="0" w:firstRowFirstColumn="0" w:firstRowLastColumn="0" w:lastRowFirstColumn="0" w:lastRowLastColumn="0"/>
            <w:tcW w:w="1994" w:type="pct"/>
            <w:shd w:val="clear" w:color="auto" w:fill="D6E3BC" w:themeFill="accent3" w:themeFillTint="66"/>
            <w:vAlign w:val="center"/>
          </w:tcPr>
          <w:p w14:paraId="72F5FEAE" w14:textId="77777777" w:rsidR="00063788" w:rsidRDefault="00346A1C" w:rsidP="0037055D">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Sous-traitant</w:t>
            </w:r>
          </w:p>
        </w:tc>
        <w:tc>
          <w:tcPr>
            <w:tcW w:w="3006" w:type="pct"/>
            <w:shd w:val="clear" w:color="auto" w:fill="D6E3BC" w:themeFill="accent3" w:themeFillTint="66"/>
            <w:vAlign w:val="center"/>
          </w:tcPr>
          <w:p w14:paraId="62385511" w14:textId="16B85B54" w:rsidR="00063788" w:rsidRDefault="00346A1C" w:rsidP="0037055D">
            <w:pPr>
              <w:keepNext/>
              <w:keepLines/>
              <w:spacing w:after="120"/>
              <w:ind w:firstLine="23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rPr>
            </w:pPr>
            <w:r>
              <w:rPr>
                <w:rFonts w:ascii="Times New Roman" w:eastAsia="Times New Roman" w:hAnsi="Times New Roman" w:cs="Times New Roman"/>
                <w:b/>
                <w:i/>
                <w:sz w:val="22"/>
                <w:szCs w:val="22"/>
              </w:rPr>
              <w:t>Membre du groupement auquel le sous-traitant est rattaché(le cas échéant)</w:t>
            </w:r>
          </w:p>
        </w:tc>
      </w:tr>
      <w:tr w:rsidR="00063788" w14:paraId="516A790A" w14:textId="77777777" w:rsidTr="009961DD">
        <w:trPr>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5A3AE550" w14:textId="77777777" w:rsidR="00063788" w:rsidRDefault="00063788">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207C08CE" w14:textId="77777777" w:rsidR="00063788" w:rsidRDefault="00063788">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r>
      <w:tr w:rsidR="00E05A70" w14:paraId="6EF44052" w14:textId="77777777" w:rsidTr="009961DD">
        <w:trPr>
          <w:cnfStyle w:val="000000100000" w:firstRow="0" w:lastRow="0" w:firstColumn="0" w:lastColumn="0" w:oddVBand="0" w:evenVBand="0" w:oddHBand="1" w:evenHBand="0" w:firstRowFirstColumn="0" w:firstRowLastColumn="0" w:lastRowFirstColumn="0" w:lastRowLastColumn="0"/>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747CD9E0" w14:textId="77777777" w:rsidR="00E05A70" w:rsidRDefault="00E05A70">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74BF6E38" w14:textId="77777777" w:rsidR="00E05A70" w:rsidRDefault="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r>
    </w:tbl>
    <w:p w14:paraId="2F622720" w14:textId="361736E7" w:rsidR="003355CA" w:rsidRDefault="003355CA">
      <w:pPr>
        <w:spacing w:before="120" w:after="12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En cas de groupement solidaire, le paiement peut être effectué sur un compte unique, ouvert au nom des membres du groupement ou du mandataire moyennant les habilitations de l’ensemble des membres du groupement, y compris si le marché prévoit une répartition des paiements entre les membres du groupement.</w:t>
      </w:r>
    </w:p>
    <w:p w14:paraId="7CB242EE" w14:textId="6C895BAD" w:rsidR="00063788" w:rsidRDefault="00346A1C">
      <w:pPr>
        <w:spacing w:before="120" w:after="120"/>
        <w:jc w:val="both"/>
        <w:rPr>
          <w:rFonts w:ascii="Times New Roman" w:eastAsia="Times New Roman" w:hAnsi="Times New Roman" w:cs="Times New Roman"/>
          <w:b/>
          <w:sz w:val="22"/>
          <w:szCs w:val="22"/>
        </w:rPr>
      </w:pPr>
      <w:bookmarkStart w:id="0" w:name="_Hlk184630426"/>
      <w:r>
        <w:rPr>
          <w:rFonts w:ascii="Times New Roman" w:eastAsia="Times New Roman" w:hAnsi="Times New Roman" w:cs="Times New Roman"/>
          <w:b/>
          <w:sz w:val="22"/>
          <w:szCs w:val="22"/>
        </w:rPr>
        <w:lastRenderedPageBreak/>
        <w:t>Les sommes seront réglées sur le compte bancaire dont les coordonnées figurent en annexe 1 au présent acte d’engagement. Toutefois, ces coordonnées</w:t>
      </w:r>
      <w:r>
        <w:rPr>
          <w:b/>
          <w:vertAlign w:val="superscript"/>
        </w:rPr>
        <w:footnoteReference w:id="1"/>
      </w:r>
      <w:r>
        <w:rPr>
          <w:rFonts w:ascii="Times New Roman" w:eastAsia="Times New Roman" w:hAnsi="Times New Roman" w:cs="Times New Roman"/>
          <w:b/>
          <w:sz w:val="22"/>
          <w:szCs w:val="22"/>
        </w:rPr>
        <w:t xml:space="preserve"> sont susceptibles d’évolution sans modification du présent acte d’engagement. Toute évolution devra être signalée immédiatement à la BnF ; à défaut les sommes dues ne pourront être réglées, et leur absence de paiement dans le délai réglementaire ne saurait faire naître le droit au paiement d’intérêts moratoires.</w:t>
      </w:r>
    </w:p>
    <w:bookmarkEnd w:id="0"/>
    <w:p w14:paraId="5DBE9D8B" w14:textId="319B5F46"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J’affirme, sous peine de résiliation de plein droit du marché ou de sa mise en régie à mes torts exclusifs ou aux torts exclusifs de la société pour laquelle j'interviens, que je n’entre dans aucun des cas mentionnés aux articles L. 2141-1 à L. 2141-6 du Code de la commande publique et que je suis en règle au regard des articles L.5212-1 à L.5212-11 du Code du travail concernant l’emploi des travailleurs handicapés.</w:t>
      </w:r>
    </w:p>
    <w:p w14:paraId="74AECBB6" w14:textId="77777777"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J’atteste sur l'honneur que le travail sera réalisé par des salariés employés régulièrement au regard des articles L. 1221-10 à L. 1221-15 et L. 3243-1 à L. 3243-4 du Code du travail, ou règles d'effet équivalent pour les candidats étrangers.</w:t>
      </w:r>
    </w:p>
    <w:p w14:paraId="0824BCB2" w14:textId="77777777" w:rsidR="00534C6F" w:rsidRDefault="00534C6F" w:rsidP="0037055D">
      <w:pPr>
        <w:tabs>
          <w:tab w:val="left" w:pos="560"/>
        </w:tabs>
        <w:spacing w:before="120"/>
        <w:ind w:right="-671"/>
        <w:rPr>
          <w:rFonts w:ascii="Times New Roman" w:eastAsia="Times New Roman" w:hAnsi="Times New Roman" w:cs="Times New Roman"/>
          <w:i/>
          <w:sz w:val="22"/>
          <w:szCs w:val="22"/>
        </w:rPr>
      </w:pPr>
    </w:p>
    <w:tbl>
      <w:tblPr>
        <w:tblStyle w:val="Grilledutableau"/>
        <w:tblW w:w="5095" w:type="pct"/>
        <w:tblLook w:val="04A0" w:firstRow="1" w:lastRow="0" w:firstColumn="1" w:lastColumn="0" w:noHBand="0" w:noVBand="1"/>
      </w:tblPr>
      <w:tblGrid>
        <w:gridCol w:w="9232"/>
      </w:tblGrid>
      <w:tr w:rsidR="00693117" w:rsidRPr="00534C6F" w14:paraId="4DA5BBD6" w14:textId="77777777" w:rsidTr="00FB7C63">
        <w:tc>
          <w:tcPr>
            <w:tcW w:w="5000" w:type="pct"/>
            <w:shd w:val="clear" w:color="auto" w:fill="D6E3BC" w:themeFill="accent3" w:themeFillTint="66"/>
            <w:vAlign w:val="center"/>
          </w:tcPr>
          <w:p w14:paraId="06976069" w14:textId="77777777" w:rsidR="00693117" w:rsidRDefault="00693117" w:rsidP="00FB7C63">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 xml:space="preserve">Signature </w:t>
            </w:r>
            <w:proofErr w:type="gramStart"/>
            <w:r w:rsidRPr="00534C6F">
              <w:rPr>
                <w:rFonts w:ascii="Times New Roman" w:eastAsia="Times New Roman" w:hAnsi="Times New Roman" w:cs="Times New Roman"/>
                <w:b/>
                <w:i/>
                <w:sz w:val="22"/>
                <w:szCs w:val="22"/>
              </w:rPr>
              <w:t xml:space="preserve">du </w:t>
            </w:r>
            <w:r>
              <w:rPr>
                <w:rFonts w:ascii="Times New Roman" w:eastAsia="Times New Roman" w:hAnsi="Times New Roman" w:cs="Times New Roman"/>
                <w:b/>
                <w:i/>
                <w:sz w:val="22"/>
                <w:szCs w:val="22"/>
              </w:rPr>
              <w:t xml:space="preserve"> TITULAIRE</w:t>
            </w:r>
            <w:proofErr w:type="gramEnd"/>
          </w:p>
          <w:p w14:paraId="3F4B7A75" w14:textId="7647BD88" w:rsidR="0096464A" w:rsidRPr="00793530" w:rsidRDefault="0096464A" w:rsidP="00793530">
            <w:pPr>
              <w:tabs>
                <w:tab w:val="left" w:pos="6237"/>
              </w:tabs>
              <w:spacing w:before="120"/>
              <w:jc w:val="center"/>
              <w:rPr>
                <w:rFonts w:ascii="Times New Roman" w:eastAsia="Times New Roman" w:hAnsi="Times New Roman" w:cs="Times New Roman"/>
                <w:b/>
                <w:sz w:val="22"/>
                <w:szCs w:val="22"/>
              </w:rPr>
            </w:pPr>
            <w:r w:rsidRPr="00793530">
              <w:rPr>
                <w:rFonts w:ascii="Times New Roman" w:eastAsia="Times New Roman" w:hAnsi="Times New Roman" w:cs="Times New Roman"/>
                <w:b/>
                <w:sz w:val="18"/>
                <w:szCs w:val="22"/>
              </w:rPr>
              <w:t>(</w:t>
            </w:r>
            <w:r w:rsidR="00382E02" w:rsidRPr="00793530">
              <w:rPr>
                <w:rFonts w:ascii="Times New Roman" w:eastAsia="Times New Roman" w:hAnsi="Times New Roman" w:cs="Times New Roman"/>
                <w:b/>
                <w:sz w:val="18"/>
                <w:szCs w:val="22"/>
              </w:rPr>
              <w:t>Ne pas signer au stade du dépôt de l’offre. seul le titulaire du marché sera sollicité pour signature électronique du présent acte d’engagement)</w:t>
            </w:r>
          </w:p>
        </w:tc>
      </w:tr>
      <w:tr w:rsidR="00693117" w14:paraId="495C3449" w14:textId="77777777" w:rsidTr="00FB7C63">
        <w:tc>
          <w:tcPr>
            <w:tcW w:w="5000" w:type="pct"/>
          </w:tcPr>
          <w:p w14:paraId="6A23D8B5" w14:textId="77777777" w:rsidR="00693117" w:rsidRDefault="00693117"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Fait en un seul original,</w:t>
            </w:r>
          </w:p>
          <w:p w14:paraId="7C3D7B08" w14:textId="77777777" w:rsidR="00693117" w:rsidRDefault="00693117"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DA5D598" w14:textId="77777777" w:rsidR="00693117" w:rsidRDefault="00693117"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6B024426" w14:textId="77777777" w:rsidR="00693117" w:rsidRDefault="00693117" w:rsidP="00497C10">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
          <w:p w14:paraId="23F6AD1F" w14:textId="6E87CE4D" w:rsidR="00CF0F69" w:rsidRPr="0037055D" w:rsidRDefault="00CF0F69" w:rsidP="00497C10">
            <w:pPr>
              <w:tabs>
                <w:tab w:val="left" w:pos="560"/>
              </w:tabs>
              <w:spacing w:before="480"/>
              <w:rPr>
                <w:rFonts w:ascii="Times New Roman" w:eastAsia="Times New Roman" w:hAnsi="Times New Roman" w:cs="Times New Roman"/>
                <w:sz w:val="22"/>
                <w:szCs w:val="22"/>
              </w:rPr>
            </w:pPr>
          </w:p>
        </w:tc>
      </w:tr>
    </w:tbl>
    <w:p w14:paraId="0E42AD5D" w14:textId="2F12B13A" w:rsidR="00063788" w:rsidRDefault="00346A1C">
      <w:pPr>
        <w:tabs>
          <w:tab w:val="left" w:pos="560"/>
          <w:tab w:val="left" w:pos="3100"/>
          <w:tab w:val="left" w:pos="5860"/>
        </w:tabs>
        <w:ind w:right="-671"/>
        <w:rPr>
          <w:rFonts w:ascii="Times New Roman" w:eastAsia="Times New Roman" w:hAnsi="Times New Roman" w:cs="Times New Roman"/>
          <w:sz w:val="22"/>
          <w:szCs w:val="22"/>
        </w:rPr>
      </w:pPr>
      <w:r>
        <w:br w:type="page"/>
      </w:r>
    </w:p>
    <w:tbl>
      <w:tblPr>
        <w:tblStyle w:val="ae"/>
        <w:tblW w:w="5000" w:type="pct"/>
        <w:tblLook w:val="0000" w:firstRow="0" w:lastRow="0" w:firstColumn="0" w:lastColumn="0" w:noHBand="0" w:noVBand="0"/>
      </w:tblPr>
      <w:tblGrid>
        <w:gridCol w:w="880"/>
        <w:gridCol w:w="8160"/>
      </w:tblGrid>
      <w:tr w:rsidR="00063788" w14:paraId="130B7517" w14:textId="77777777" w:rsidTr="0065097E">
        <w:tc>
          <w:tcPr>
            <w:tcW w:w="487" w:type="pct"/>
            <w:tcBorders>
              <w:top w:val="single" w:sz="12" w:space="0" w:color="000000"/>
              <w:left w:val="single" w:sz="12" w:space="0" w:color="000000"/>
              <w:bottom w:val="single" w:sz="12" w:space="0" w:color="000000"/>
              <w:right w:val="single" w:sz="6" w:space="0" w:color="000000"/>
            </w:tcBorders>
            <w:vAlign w:val="center"/>
          </w:tcPr>
          <w:p w14:paraId="2F0174FF" w14:textId="7E87515B" w:rsidR="00063788" w:rsidRDefault="0065097E"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E</w:t>
            </w:r>
          </w:p>
        </w:tc>
        <w:tc>
          <w:tcPr>
            <w:tcW w:w="4513" w:type="pct"/>
            <w:tcBorders>
              <w:top w:val="single" w:sz="12" w:space="0" w:color="000000"/>
              <w:left w:val="single" w:sz="6" w:space="0" w:color="000000"/>
              <w:bottom w:val="single" w:sz="12" w:space="0" w:color="000000"/>
              <w:right w:val="single" w:sz="12" w:space="0" w:color="000000"/>
            </w:tcBorders>
            <w:vAlign w:val="center"/>
          </w:tcPr>
          <w:p w14:paraId="65F2148E" w14:textId="77777777" w:rsidR="00063788" w:rsidRDefault="00346A1C"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À L'ADMINISTRATION</w:t>
            </w:r>
          </w:p>
        </w:tc>
      </w:tr>
    </w:tbl>
    <w:p w14:paraId="08781B9C" w14:textId="77777777" w:rsidR="00063788" w:rsidRDefault="00346A1C" w:rsidP="0065097E">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Est acceptée la présente offre pour valoir acte d'engagement.</w:t>
      </w:r>
    </w:p>
    <w:p w14:paraId="02C7D91C" w14:textId="104B15E8" w:rsidR="00063788" w:rsidRPr="00FB60F5" w:rsidRDefault="00346A1C">
      <w:pPr>
        <w:numPr>
          <w:ilvl w:val="0"/>
          <w:numId w:val="3"/>
        </w:numPr>
        <w:ind w:right="792"/>
        <w:jc w:val="both"/>
        <w:rPr>
          <w:sz w:val="22"/>
          <w:szCs w:val="22"/>
        </w:rPr>
      </w:pPr>
      <w:r>
        <w:rPr>
          <w:rFonts w:ascii="Times New Roman" w:eastAsia="Times New Roman" w:hAnsi="Times New Roman" w:cs="Times New Roman"/>
          <w:sz w:val="22"/>
          <w:szCs w:val="22"/>
        </w:rPr>
        <w:t xml:space="preserve">Annexe 1 : La demande de paiement sur compte </w:t>
      </w:r>
      <w:r w:rsidRPr="00FB60F5">
        <w:rPr>
          <w:rFonts w:ascii="Times New Roman" w:eastAsia="Times New Roman" w:hAnsi="Times New Roman" w:cs="Times New Roman"/>
          <w:sz w:val="22"/>
          <w:szCs w:val="22"/>
        </w:rPr>
        <w:t>identifié (non-contractuelle) ;</w:t>
      </w:r>
    </w:p>
    <w:p w14:paraId="47E0CBCE" w14:textId="620332F3" w:rsidR="00063788" w:rsidRPr="00FB60F5" w:rsidRDefault="00346A1C">
      <w:pPr>
        <w:numPr>
          <w:ilvl w:val="0"/>
          <w:numId w:val="3"/>
        </w:numPr>
        <w:ind w:right="792"/>
        <w:jc w:val="both"/>
        <w:rPr>
          <w:sz w:val="22"/>
          <w:szCs w:val="22"/>
        </w:rPr>
      </w:pPr>
      <w:r w:rsidRPr="00FB60F5">
        <w:rPr>
          <w:rFonts w:ascii="Times New Roman" w:eastAsia="Times New Roman" w:hAnsi="Times New Roman" w:cs="Times New Roman"/>
          <w:sz w:val="22"/>
          <w:szCs w:val="22"/>
        </w:rPr>
        <w:t>Annexe 2 : La déclaration de sous-traitance et d’agrément des conditions de paiement (le cas échéant) ;</w:t>
      </w:r>
    </w:p>
    <w:p w14:paraId="53EA772C" w14:textId="58038A9E" w:rsidR="00063788" w:rsidRPr="00CF0F69" w:rsidRDefault="00875FED" w:rsidP="00D60244">
      <w:pPr>
        <w:numPr>
          <w:ilvl w:val="0"/>
          <w:numId w:val="3"/>
        </w:numPr>
        <w:ind w:right="792"/>
        <w:jc w:val="both"/>
        <w:rPr>
          <w:rFonts w:ascii="Times New Roman" w:eastAsia="Times New Roman" w:hAnsi="Times New Roman" w:cs="Times New Roman"/>
          <w:sz w:val="22"/>
          <w:szCs w:val="22"/>
        </w:rPr>
      </w:pPr>
      <w:r w:rsidRPr="00CF0F69">
        <w:rPr>
          <w:rFonts w:ascii="Times New Roman" w:eastAsia="Times New Roman" w:hAnsi="Times New Roman" w:cs="Times New Roman"/>
          <w:sz w:val="22"/>
          <w:szCs w:val="22"/>
        </w:rPr>
        <w:t xml:space="preserve">Annexe </w:t>
      </w:r>
      <w:r w:rsidR="00CF0F69">
        <w:rPr>
          <w:rFonts w:ascii="Times New Roman" w:eastAsia="Times New Roman" w:hAnsi="Times New Roman" w:cs="Times New Roman"/>
          <w:sz w:val="22"/>
          <w:szCs w:val="22"/>
        </w:rPr>
        <w:t>3</w:t>
      </w:r>
      <w:r w:rsidRPr="00CF0F69">
        <w:rPr>
          <w:rFonts w:ascii="Times New Roman" w:eastAsia="Times New Roman" w:hAnsi="Times New Roman" w:cs="Times New Roman"/>
          <w:sz w:val="22"/>
          <w:szCs w:val="22"/>
        </w:rPr>
        <w:t xml:space="preserve"> : </w:t>
      </w:r>
      <w:r w:rsidR="009E0BCA" w:rsidRPr="00CF0F69">
        <w:rPr>
          <w:rFonts w:ascii="Times New Roman" w:eastAsia="Times New Roman" w:hAnsi="Times New Roman" w:cs="Times New Roman"/>
          <w:sz w:val="22"/>
          <w:szCs w:val="22"/>
        </w:rPr>
        <w:t>Le b</w:t>
      </w:r>
      <w:r w:rsidR="00D60244" w:rsidRPr="00CF0F69">
        <w:rPr>
          <w:rFonts w:ascii="Times New Roman" w:eastAsia="Times New Roman" w:hAnsi="Times New Roman" w:cs="Times New Roman"/>
          <w:sz w:val="22"/>
          <w:szCs w:val="22"/>
        </w:rPr>
        <w:t xml:space="preserve">ordereau des prix </w:t>
      </w:r>
      <w:r w:rsidR="00CF0F69" w:rsidRPr="00CF0F69">
        <w:rPr>
          <w:rFonts w:ascii="Times New Roman" w:eastAsia="Times New Roman" w:hAnsi="Times New Roman" w:cs="Times New Roman"/>
          <w:sz w:val="22"/>
          <w:szCs w:val="22"/>
        </w:rPr>
        <w:t>plafond</w:t>
      </w:r>
      <w:r w:rsidR="00D60244" w:rsidRPr="00CF0F69">
        <w:rPr>
          <w:rFonts w:ascii="Times New Roman" w:eastAsia="Times New Roman" w:hAnsi="Times New Roman" w:cs="Times New Roman"/>
          <w:sz w:val="22"/>
          <w:szCs w:val="22"/>
        </w:rPr>
        <w:t xml:space="preserve"> (</w:t>
      </w:r>
      <w:r w:rsidR="0065097E" w:rsidRPr="00CF0F69">
        <w:rPr>
          <w:rFonts w:ascii="Times New Roman" w:eastAsia="Times New Roman" w:hAnsi="Times New Roman" w:cs="Times New Roman"/>
          <w:sz w:val="22"/>
          <w:szCs w:val="22"/>
        </w:rPr>
        <w:t>BP</w:t>
      </w:r>
      <w:r w:rsidR="00CF0F69" w:rsidRPr="00CF0F69">
        <w:rPr>
          <w:rFonts w:ascii="Times New Roman" w:eastAsia="Times New Roman" w:hAnsi="Times New Roman" w:cs="Times New Roman"/>
          <w:sz w:val="22"/>
          <w:szCs w:val="22"/>
        </w:rPr>
        <w:t>P</w:t>
      </w:r>
      <w:r w:rsidR="00D60244" w:rsidRPr="00CF0F69">
        <w:rPr>
          <w:rFonts w:ascii="Times New Roman" w:eastAsia="Times New Roman" w:hAnsi="Times New Roman" w:cs="Times New Roman"/>
          <w:sz w:val="22"/>
          <w:szCs w:val="22"/>
        </w:rPr>
        <w:t>)</w:t>
      </w:r>
    </w:p>
    <w:p w14:paraId="5E669894" w14:textId="5AFF1EFC" w:rsidR="00D60244" w:rsidRDefault="00D60244" w:rsidP="00CF0F69">
      <w:pPr>
        <w:spacing w:after="480"/>
        <w:ind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28AE6C2C" w14:textId="77777777" w:rsidTr="00FB7C63">
        <w:trPr>
          <w:jc w:val="center"/>
        </w:trPr>
        <w:tc>
          <w:tcPr>
            <w:tcW w:w="5000" w:type="pct"/>
            <w:shd w:val="clear" w:color="auto" w:fill="D6E3BC" w:themeFill="accent3" w:themeFillTint="66"/>
            <w:vAlign w:val="center"/>
          </w:tcPr>
          <w:p w14:paraId="1C84AB5A" w14:textId="77777777" w:rsidR="00B34578" w:rsidRPr="00B34578" w:rsidRDefault="00B34578" w:rsidP="00CF0F69">
            <w:pPr>
              <w:pStyle w:val="Paragraphedeliste"/>
              <w:tabs>
                <w:tab w:val="left" w:pos="6237"/>
              </w:tabs>
              <w:ind w:left="786"/>
              <w:jc w:val="center"/>
              <w:rPr>
                <w:rFonts w:ascii="Times New Roman" w:eastAsia="Times New Roman" w:hAnsi="Times New Roman" w:cs="Times New Roman"/>
                <w:b/>
                <w:i/>
                <w:sz w:val="22"/>
                <w:szCs w:val="22"/>
              </w:rPr>
            </w:pPr>
            <w:r w:rsidRPr="00B34578">
              <w:rPr>
                <w:rFonts w:ascii="Times New Roman" w:eastAsia="Times New Roman" w:hAnsi="Times New Roman" w:cs="Times New Roman"/>
                <w:b/>
                <w:i/>
                <w:sz w:val="22"/>
                <w:szCs w:val="22"/>
              </w:rPr>
              <w:t>Visa interne avant signature du Pouvoir Adjudicateur</w:t>
            </w:r>
          </w:p>
        </w:tc>
      </w:tr>
      <w:tr w:rsidR="00B34578" w14:paraId="1923396C" w14:textId="77777777" w:rsidTr="00FB7C63">
        <w:trPr>
          <w:jc w:val="center"/>
        </w:trPr>
        <w:tc>
          <w:tcPr>
            <w:tcW w:w="5000" w:type="pct"/>
          </w:tcPr>
          <w:p w14:paraId="46788A9B"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la personne qui vise :………………………</w:t>
            </w:r>
          </w:p>
          <w:p w14:paraId="196A461C"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 ……………………………….</w:t>
            </w:r>
          </w:p>
          <w:p w14:paraId="1D1065EF" w14:textId="3052B179" w:rsidR="00B34578" w:rsidRDefault="00B34578" w:rsidP="00FB7C63">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Visa datée : …………………………………….</w:t>
            </w:r>
            <w:bookmarkStart w:id="2" w:name="_GoBack"/>
            <w:bookmarkEnd w:id="2"/>
            <w:r>
              <w:rPr>
                <w:rFonts w:ascii="Times New Roman" w:eastAsia="Times New Roman" w:hAnsi="Times New Roman" w:cs="Times New Roman"/>
                <w:i/>
                <w:sz w:val="22"/>
                <w:szCs w:val="22"/>
              </w:rPr>
              <w:t xml:space="preserve"> </w:t>
            </w:r>
            <w:r>
              <w:rPr>
                <w:rFonts w:ascii="Times New Roman" w:eastAsia="Times New Roman" w:hAnsi="Times New Roman" w:cs="Times New Roman"/>
                <w:i/>
                <w:sz w:val="22"/>
                <w:szCs w:val="22"/>
              </w:rPr>
              <w:tab/>
            </w:r>
          </w:p>
        </w:tc>
      </w:tr>
    </w:tbl>
    <w:p w14:paraId="775EB587" w14:textId="77777777" w:rsidR="00B34578" w:rsidRDefault="00B34578" w:rsidP="00B34578">
      <w:pPr>
        <w:spacing w:after="480"/>
        <w:ind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155DA942" w14:textId="77777777" w:rsidTr="00FB7C63">
        <w:trPr>
          <w:jc w:val="center"/>
        </w:trPr>
        <w:tc>
          <w:tcPr>
            <w:tcW w:w="5000" w:type="pct"/>
            <w:shd w:val="clear" w:color="auto" w:fill="D6E3BC" w:themeFill="accent3" w:themeFillTint="66"/>
            <w:vAlign w:val="center"/>
          </w:tcPr>
          <w:p w14:paraId="0766FF52" w14:textId="77777777" w:rsidR="00B34578" w:rsidRPr="00534C6F" w:rsidRDefault="00B34578" w:rsidP="00FB7C63">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Signature du pouvoir Adjudicateur</w:t>
            </w:r>
          </w:p>
        </w:tc>
      </w:tr>
      <w:tr w:rsidR="00B34578" w14:paraId="08E2A0BC" w14:textId="77777777" w:rsidTr="00FB7C63">
        <w:trPr>
          <w:jc w:val="center"/>
        </w:trPr>
        <w:tc>
          <w:tcPr>
            <w:tcW w:w="5000" w:type="pct"/>
          </w:tcPr>
          <w:p w14:paraId="453312DB"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3673925"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5BA83A5A" w14:textId="77777777" w:rsidR="00B34578" w:rsidRDefault="00B34578" w:rsidP="00497C10">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
          <w:p w14:paraId="6324767E" w14:textId="7F5ADB9E" w:rsidR="00CF0F69" w:rsidRDefault="00CF0F69" w:rsidP="00497C10">
            <w:pPr>
              <w:tabs>
                <w:tab w:val="left" w:pos="560"/>
              </w:tabs>
              <w:spacing w:before="480"/>
              <w:rPr>
                <w:rFonts w:ascii="Times New Roman" w:eastAsia="Times New Roman" w:hAnsi="Times New Roman" w:cs="Times New Roman"/>
                <w:i/>
                <w:sz w:val="22"/>
                <w:szCs w:val="22"/>
              </w:rPr>
            </w:pPr>
          </w:p>
        </w:tc>
      </w:tr>
    </w:tbl>
    <w:p w14:paraId="590A42D9" w14:textId="503F65FB" w:rsidR="00B34578" w:rsidRDefault="00B34578" w:rsidP="00B34578">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2B381EF5" w14:textId="77777777" w:rsidR="00B34578" w:rsidRPr="00B34578" w:rsidRDefault="00B34578" w:rsidP="00B34578">
      <w:pPr>
        <w:spacing w:before="360"/>
        <w:ind w:right="-302"/>
        <w:jc w:val="both"/>
        <w:rPr>
          <w:rFonts w:ascii="Times New Roman" w:eastAsia="Times New Roman" w:hAnsi="Times New Roman" w:cs="Times New Roman"/>
          <w:sz w:val="22"/>
          <w:szCs w:val="22"/>
        </w:rPr>
      </w:pPr>
    </w:p>
    <w:p w14:paraId="3DBA44E2" w14:textId="72FFF753" w:rsidR="00063788" w:rsidRDefault="00346A1C" w:rsidP="007A28D1">
      <w:pPr>
        <w:tabs>
          <w:tab w:val="left" w:pos="6237"/>
        </w:tabs>
        <w:ind w:left="40" w:right="-671"/>
        <w:rPr>
          <w:rFonts w:ascii="Times New Roman" w:eastAsia="Times New Roman" w:hAnsi="Times New Roman" w:cs="Times New Roman"/>
          <w:sz w:val="22"/>
          <w:szCs w:val="22"/>
        </w:rPr>
      </w:pPr>
      <w:r>
        <w:rPr>
          <w:rFonts w:ascii="Times New Roman" w:eastAsia="Times New Roman" w:hAnsi="Times New Roman" w:cs="Times New Roman"/>
          <w:i/>
          <w:sz w:val="22"/>
          <w:szCs w:val="22"/>
        </w:rPr>
        <w:tab/>
      </w:r>
    </w:p>
    <w:tbl>
      <w:tblPr>
        <w:tblStyle w:val="af"/>
        <w:tblW w:w="5000" w:type="pct"/>
        <w:jc w:val="center"/>
        <w:tblLook w:val="0000" w:firstRow="0" w:lastRow="0" w:firstColumn="0" w:lastColumn="0" w:noHBand="0" w:noVBand="0"/>
      </w:tblPr>
      <w:tblGrid>
        <w:gridCol w:w="843"/>
        <w:gridCol w:w="8197"/>
      </w:tblGrid>
      <w:tr w:rsidR="00063788" w14:paraId="672C76A6" w14:textId="77777777" w:rsidTr="007A28D1">
        <w:trPr>
          <w:jc w:val="center"/>
        </w:trPr>
        <w:tc>
          <w:tcPr>
            <w:tcW w:w="466" w:type="pct"/>
            <w:tcBorders>
              <w:top w:val="single" w:sz="12" w:space="0" w:color="000000"/>
              <w:left w:val="single" w:sz="12" w:space="0" w:color="000000"/>
              <w:bottom w:val="single" w:sz="12" w:space="0" w:color="000000"/>
              <w:right w:val="single" w:sz="6" w:space="0" w:color="000000"/>
            </w:tcBorders>
            <w:vAlign w:val="center"/>
          </w:tcPr>
          <w:p w14:paraId="2DF15DDB" w14:textId="4432B780" w:rsidR="00063788" w:rsidRDefault="007A28D1">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F</w:t>
            </w:r>
          </w:p>
        </w:tc>
        <w:tc>
          <w:tcPr>
            <w:tcW w:w="4534" w:type="pct"/>
            <w:tcBorders>
              <w:top w:val="single" w:sz="12" w:space="0" w:color="000000"/>
              <w:left w:val="single" w:sz="6" w:space="0" w:color="000000"/>
              <w:bottom w:val="single" w:sz="12" w:space="0" w:color="000000"/>
              <w:right w:val="single" w:sz="12" w:space="0" w:color="000000"/>
            </w:tcBorders>
            <w:vAlign w:val="center"/>
          </w:tcPr>
          <w:p w14:paraId="1FAA668A" w14:textId="68B67C5E"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NANTISSEMENT OU DE CESSION DE CRÉANCES</w:t>
            </w:r>
            <w:r>
              <w:rPr>
                <w:rFonts w:ascii="Times New Roman" w:eastAsia="Times New Roman" w:hAnsi="Times New Roman" w:cs="Times New Roman"/>
                <w:sz w:val="22"/>
                <w:szCs w:val="22"/>
                <w:vertAlign w:val="superscript"/>
              </w:rPr>
              <w:footnoteReference w:id="2"/>
            </w:r>
          </w:p>
        </w:tc>
      </w:tr>
    </w:tbl>
    <w:p w14:paraId="452C1261" w14:textId="77777777" w:rsidR="00497C10" w:rsidRPr="00497C10" w:rsidRDefault="00497C10" w:rsidP="00497C10">
      <w:pPr>
        <w:spacing w:before="240" w:after="120"/>
        <w:jc w:val="both"/>
        <w:rPr>
          <w:rFonts w:ascii="Times New Roman" w:eastAsia="Times New Roman" w:hAnsi="Times New Roman" w:cs="Times New Roman"/>
          <w:sz w:val="22"/>
          <w:szCs w:val="22"/>
        </w:rPr>
      </w:pPr>
      <w:r w:rsidRPr="00497C10">
        <w:rPr>
          <w:rFonts w:ascii="Times New Roman" w:eastAsia="Times New Roman" w:hAnsi="Times New Roman" w:cs="Times New Roman"/>
          <w:sz w:val="22"/>
          <w:szCs w:val="22"/>
        </w:rPr>
        <w:t xml:space="preserve">En cas de cession ou de nantissement de créance dans les conditions prévues aux articles L. 313-23 et suivants du code monétaire et financier, le titulaire peut solliciter auprès de la Bibliothèque nationale de France la délivrance d’un </w:t>
      </w:r>
      <w:r w:rsidRPr="00497C10">
        <w:rPr>
          <w:rFonts w:ascii="Times New Roman" w:eastAsia="Times New Roman" w:hAnsi="Times New Roman" w:cs="Times New Roman"/>
          <w:b/>
          <w:bCs/>
          <w:sz w:val="22"/>
          <w:szCs w:val="22"/>
        </w:rPr>
        <w:t>certificat de cessibilité de créance (formulaire NOTI 6)</w:t>
      </w:r>
      <w:r w:rsidRPr="00497C10">
        <w:rPr>
          <w:rFonts w:ascii="Times New Roman" w:eastAsia="Times New Roman" w:hAnsi="Times New Roman" w:cs="Times New Roman"/>
          <w:sz w:val="22"/>
          <w:szCs w:val="22"/>
        </w:rPr>
        <w:t>.</w:t>
      </w:r>
    </w:p>
    <w:p w14:paraId="46C9E6A2" w14:textId="12FD2429" w:rsidR="00497C10" w:rsidRPr="00AD64E6" w:rsidRDefault="00497C10" w:rsidP="00497C10">
      <w:pPr>
        <w:spacing w:before="240" w:after="120"/>
        <w:jc w:val="both"/>
        <w:rPr>
          <w:rFonts w:ascii="Times New Roman" w:eastAsia="Times New Roman" w:hAnsi="Times New Roman" w:cs="Times New Roman"/>
          <w:sz w:val="22"/>
          <w:szCs w:val="22"/>
        </w:rPr>
      </w:pPr>
      <w:r w:rsidRPr="00AD64E6">
        <w:rPr>
          <w:rFonts w:ascii="Times New Roman" w:eastAsia="Times New Roman" w:hAnsi="Times New Roman" w:cs="Times New Roman"/>
          <w:sz w:val="22"/>
          <w:szCs w:val="22"/>
        </w:rPr>
        <w:t xml:space="preserve">Ce certificat, signé électroniquement par la BnF, tient lieu de </w:t>
      </w:r>
      <w:r w:rsidRPr="00AD64E6">
        <w:rPr>
          <w:rFonts w:ascii="Times New Roman" w:eastAsia="Times New Roman" w:hAnsi="Times New Roman" w:cs="Times New Roman"/>
          <w:bCs/>
          <w:sz w:val="22"/>
          <w:szCs w:val="22"/>
        </w:rPr>
        <w:t>copie certifiée conforme de l’acte d’engagement revêtu de la mention « exemplaire unique »</w:t>
      </w:r>
      <w:r w:rsidRPr="00AD64E6">
        <w:rPr>
          <w:rFonts w:ascii="Times New Roman" w:eastAsia="Times New Roman" w:hAnsi="Times New Roman" w:cs="Times New Roman"/>
          <w:sz w:val="22"/>
          <w:szCs w:val="22"/>
        </w:rPr>
        <w:t xml:space="preserve"> et se substitue à ce dernier pour l’exercice des droits du cessionnaire ou du bénéficiaire du nantissement.</w:t>
      </w:r>
    </w:p>
    <w:p w14:paraId="4AA1B50F" w14:textId="6C26EE51" w:rsidR="00497C10" w:rsidRPr="00497C10" w:rsidRDefault="00497C10" w:rsidP="00497C10">
      <w:pPr>
        <w:spacing w:before="240" w:after="120"/>
        <w:jc w:val="both"/>
        <w:rPr>
          <w:rFonts w:ascii="Times New Roman" w:eastAsia="Times New Roman" w:hAnsi="Times New Roman" w:cs="Times New Roman"/>
          <w:sz w:val="22"/>
          <w:szCs w:val="22"/>
        </w:rPr>
      </w:pPr>
      <w:r w:rsidRPr="00497C10">
        <w:rPr>
          <w:rFonts w:ascii="Times New Roman" w:eastAsia="Times New Roman" w:hAnsi="Times New Roman" w:cs="Times New Roman"/>
          <w:sz w:val="22"/>
          <w:szCs w:val="22"/>
        </w:rPr>
        <w:t xml:space="preserve">La demande de délivrance du certificat de cessibilité doit être adressée par le titulaire </w:t>
      </w:r>
      <w:r w:rsidR="00AD64E6">
        <w:rPr>
          <w:rFonts w:ascii="Times New Roman" w:eastAsia="Times New Roman" w:hAnsi="Times New Roman" w:cs="Times New Roman"/>
          <w:sz w:val="22"/>
          <w:szCs w:val="22"/>
        </w:rPr>
        <w:t>à la BnF à l’adresse suivante : marches.publics@bnf.fr</w:t>
      </w:r>
      <w:r w:rsidRPr="00497C10">
        <w:rPr>
          <w:rFonts w:ascii="Times New Roman" w:eastAsia="Times New Roman" w:hAnsi="Times New Roman" w:cs="Times New Roman"/>
          <w:sz w:val="22"/>
          <w:szCs w:val="22"/>
        </w:rPr>
        <w:t>.</w:t>
      </w:r>
    </w:p>
    <w:p w14:paraId="11102960" w14:textId="3E451745" w:rsidR="00063788" w:rsidRDefault="00346A1C" w:rsidP="007A28D1">
      <w:pPr>
        <w:spacing w:after="36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 </w:t>
      </w:r>
    </w:p>
    <w:tbl>
      <w:tblPr>
        <w:tblStyle w:val="af0"/>
        <w:tblW w:w="5000" w:type="pct"/>
        <w:jc w:val="center"/>
        <w:tblLook w:val="0000" w:firstRow="0" w:lastRow="0" w:firstColumn="0" w:lastColumn="0" w:noHBand="0" w:noVBand="0"/>
      </w:tblPr>
      <w:tblGrid>
        <w:gridCol w:w="819"/>
        <w:gridCol w:w="8221"/>
      </w:tblGrid>
      <w:tr w:rsidR="00063788" w14:paraId="602E3E4F" w14:textId="77777777" w:rsidTr="007A28D1">
        <w:trPr>
          <w:jc w:val="center"/>
        </w:trPr>
        <w:tc>
          <w:tcPr>
            <w:tcW w:w="453" w:type="pct"/>
            <w:tcBorders>
              <w:top w:val="single" w:sz="12" w:space="0" w:color="000000"/>
              <w:left w:val="single" w:sz="12" w:space="0" w:color="000000"/>
              <w:bottom w:val="single" w:sz="12" w:space="0" w:color="000000"/>
              <w:right w:val="single" w:sz="6" w:space="0" w:color="000000"/>
            </w:tcBorders>
            <w:vAlign w:val="center"/>
          </w:tcPr>
          <w:p w14:paraId="694B0E59"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E</w:t>
            </w:r>
          </w:p>
        </w:tc>
        <w:tc>
          <w:tcPr>
            <w:tcW w:w="4547" w:type="pct"/>
            <w:tcBorders>
              <w:top w:val="single" w:sz="12" w:space="0" w:color="000000"/>
              <w:left w:val="single" w:sz="6" w:space="0" w:color="000000"/>
              <w:bottom w:val="single" w:sz="12" w:space="0" w:color="000000"/>
              <w:right w:val="single" w:sz="12" w:space="0" w:color="000000"/>
            </w:tcBorders>
            <w:vAlign w:val="center"/>
          </w:tcPr>
          <w:p w14:paraId="7F7254DA"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NOTIFICATION DU MARCHÉ AU TITULAIRE</w:t>
            </w:r>
          </w:p>
        </w:tc>
      </w:tr>
    </w:tbl>
    <w:p w14:paraId="4A3D4157" w14:textId="77777777" w:rsidR="00AA7A56" w:rsidRDefault="00AA7A56" w:rsidP="00AA7A56">
      <w:pPr>
        <w:ind w:right="650"/>
        <w:jc w:val="both"/>
        <w:rPr>
          <w:rFonts w:ascii="Times New Roman" w:eastAsia="Times New Roman" w:hAnsi="Times New Roman" w:cs="Times New Roman"/>
          <w:sz w:val="22"/>
          <w:szCs w:val="22"/>
        </w:rPr>
      </w:pPr>
    </w:p>
    <w:p w14:paraId="2B007A27" w14:textId="77777777" w:rsidR="00AA7A56" w:rsidRDefault="00AA7A56" w:rsidP="00AA7A56">
      <w:pPr>
        <w:ind w:right="65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 xml:space="preserve">La notification est effective par le biais du site PLACE, le titulaire est réputé avoir reçu cette notification à la date de la première consultation du document qui lui a été adressée, certifiée par l’accusé de réception délivré par l’application informatique. </w:t>
      </w:r>
    </w:p>
    <w:p w14:paraId="78F77B45" w14:textId="4611BE6A" w:rsidR="00AA7A56" w:rsidRDefault="00AA7A56" w:rsidP="00AA7A56">
      <w:pPr>
        <w:ind w:right="65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A défaut, par dérogation à l’article 3 du CCAG</w:t>
      </w:r>
      <w:r w:rsidR="00CF0F69">
        <w:rPr>
          <w:rFonts w:ascii="Times New Roman" w:eastAsia="Times New Roman" w:hAnsi="Times New Roman" w:cs="Times New Roman"/>
          <w:sz w:val="22"/>
          <w:szCs w:val="22"/>
        </w:rPr>
        <w:t>-PI</w:t>
      </w:r>
      <w:r w:rsidRPr="006C41D4">
        <w:rPr>
          <w:rFonts w:ascii="Times New Roman" w:eastAsia="Times New Roman" w:hAnsi="Times New Roman" w:cs="Times New Roman"/>
          <w:sz w:val="22"/>
          <w:szCs w:val="22"/>
        </w:rPr>
        <w:t>, le délai est ramené à 4 jours calendaires.</w:t>
      </w:r>
    </w:p>
    <w:p w14:paraId="1C3D7E05" w14:textId="77777777" w:rsidR="007A28D1" w:rsidRDefault="007A28D1">
      <w:pPr>
        <w:tabs>
          <w:tab w:val="left" w:pos="560"/>
          <w:tab w:val="left" w:pos="3100"/>
          <w:tab w:val="left" w:pos="5860"/>
        </w:tabs>
        <w:ind w:right="-671"/>
        <w:rPr>
          <w:rFonts w:ascii="Times New Roman" w:eastAsia="Times New Roman" w:hAnsi="Times New Roman" w:cs="Times New Roman"/>
          <w:sz w:val="22"/>
          <w:szCs w:val="22"/>
        </w:rPr>
      </w:pPr>
    </w:p>
    <w:p w14:paraId="476FF6BB" w14:textId="77777777" w:rsidR="00554CCE" w:rsidRDefault="00554CCE" w:rsidP="00534C6F">
      <w:pPr>
        <w:spacing w:before="240"/>
        <w:jc w:val="center"/>
        <w:rPr>
          <w:rFonts w:ascii="Times New Roman" w:eastAsia="Times New Roman" w:hAnsi="Times New Roman" w:cs="Times New Roman"/>
          <w:b/>
          <w:sz w:val="22"/>
          <w:szCs w:val="22"/>
        </w:rPr>
      </w:pPr>
    </w:p>
    <w:p w14:paraId="6F3DF577" w14:textId="77777777" w:rsidR="00554CCE" w:rsidRDefault="00554CCE" w:rsidP="00793530">
      <w:pPr>
        <w:spacing w:before="240"/>
        <w:rPr>
          <w:rFonts w:ascii="Times New Roman" w:eastAsia="Times New Roman" w:hAnsi="Times New Roman" w:cs="Times New Roman"/>
          <w:b/>
          <w:sz w:val="22"/>
          <w:szCs w:val="22"/>
        </w:rPr>
      </w:pPr>
    </w:p>
    <w:sectPr w:rsidR="00554CCE" w:rsidSect="00793530">
      <w:headerReference w:type="default" r:id="rId8"/>
      <w:footerReference w:type="default" r:id="rId9"/>
      <w:pgSz w:w="11906" w:h="16838"/>
      <w:pgMar w:top="1418" w:right="1418" w:bottom="1418" w:left="1418" w:header="720" w:footer="72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8CD9D" w14:textId="77777777" w:rsidR="009E0522" w:rsidRDefault="009E0522">
      <w:r>
        <w:separator/>
      </w:r>
    </w:p>
  </w:endnote>
  <w:endnote w:type="continuationSeparator" w:id="0">
    <w:p w14:paraId="6EDF6794" w14:textId="77777777" w:rsidR="009E0522" w:rsidRDefault="009E0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lantin">
    <w:panose1 w:val="02040503060201020203"/>
    <w:charset w:val="00"/>
    <w:family w:val="roman"/>
    <w:pitch w:val="variable"/>
    <w:sig w:usb0="00000003" w:usb1="00000000" w:usb2="00000000" w:usb3="00000000" w:csb0="00000001" w:csb1="00000000"/>
  </w:font>
  <w:font w:name="Palatino">
    <w:altName w:val="Book Antiqua"/>
    <w:charset w:val="4D"/>
    <w:family w:val="auto"/>
    <w:pitch w:val="variable"/>
    <w:sig w:usb0="A00002FF" w:usb1="7800205A" w:usb2="14600000" w:usb3="00000000" w:csb0="000001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5551837"/>
      <w:docPartObj>
        <w:docPartGallery w:val="Page Numbers (Bottom of Page)"/>
        <w:docPartUnique/>
      </w:docPartObj>
    </w:sdtPr>
    <w:sdtEndPr/>
    <w:sdtContent>
      <w:sdt>
        <w:sdtPr>
          <w:id w:val="1559200880"/>
          <w:docPartObj>
            <w:docPartGallery w:val="Page Numbers (Top of Page)"/>
            <w:docPartUnique/>
          </w:docPartObj>
        </w:sdtPr>
        <w:sdtEndPr/>
        <w:sdtContent>
          <w:p w14:paraId="0CE45039" w14:textId="781E4990" w:rsidR="00534C6F" w:rsidRDefault="00534C6F">
            <w:pPr>
              <w:pStyle w:val="Pieddepage"/>
              <w:jc w:val="right"/>
            </w:pPr>
            <w:r w:rsidRPr="00534C6F">
              <w:rPr>
                <w:sz w:val="16"/>
              </w:rPr>
              <w:t xml:space="preserve">Page </w:t>
            </w:r>
            <w:r w:rsidRPr="00534C6F">
              <w:rPr>
                <w:b/>
                <w:bCs/>
                <w:szCs w:val="24"/>
              </w:rPr>
              <w:fldChar w:fldCharType="begin"/>
            </w:r>
            <w:r w:rsidRPr="00534C6F">
              <w:rPr>
                <w:b/>
                <w:bCs/>
                <w:sz w:val="16"/>
              </w:rPr>
              <w:instrText>PAGE</w:instrText>
            </w:r>
            <w:r w:rsidRPr="00534C6F">
              <w:rPr>
                <w:b/>
                <w:bCs/>
                <w:szCs w:val="24"/>
              </w:rPr>
              <w:fldChar w:fldCharType="separate"/>
            </w:r>
            <w:r w:rsidR="00212CB9">
              <w:rPr>
                <w:b/>
                <w:bCs/>
                <w:noProof/>
                <w:sz w:val="16"/>
              </w:rPr>
              <w:t>5</w:t>
            </w:r>
            <w:r w:rsidRPr="00534C6F">
              <w:rPr>
                <w:b/>
                <w:bCs/>
                <w:szCs w:val="24"/>
              </w:rPr>
              <w:fldChar w:fldCharType="end"/>
            </w:r>
            <w:r w:rsidRPr="00534C6F">
              <w:rPr>
                <w:sz w:val="16"/>
              </w:rPr>
              <w:t xml:space="preserve"> sur </w:t>
            </w:r>
            <w:r w:rsidRPr="00534C6F">
              <w:rPr>
                <w:b/>
                <w:bCs/>
                <w:szCs w:val="24"/>
              </w:rPr>
              <w:fldChar w:fldCharType="begin"/>
            </w:r>
            <w:r w:rsidRPr="00534C6F">
              <w:rPr>
                <w:b/>
                <w:bCs/>
                <w:sz w:val="16"/>
              </w:rPr>
              <w:instrText>NUMPAGES</w:instrText>
            </w:r>
            <w:r w:rsidRPr="00534C6F">
              <w:rPr>
                <w:b/>
                <w:bCs/>
                <w:szCs w:val="24"/>
              </w:rPr>
              <w:fldChar w:fldCharType="separate"/>
            </w:r>
            <w:r w:rsidR="00212CB9">
              <w:rPr>
                <w:b/>
                <w:bCs/>
                <w:noProof/>
                <w:sz w:val="16"/>
              </w:rPr>
              <w:t>10</w:t>
            </w:r>
            <w:r w:rsidRPr="00534C6F">
              <w:rPr>
                <w:b/>
                <w:bCs/>
                <w:szCs w:val="24"/>
              </w:rPr>
              <w:fldChar w:fldCharType="end"/>
            </w:r>
          </w:p>
        </w:sdtContent>
      </w:sdt>
    </w:sdtContent>
  </w:sdt>
  <w:p w14:paraId="6026D69A" w14:textId="13B32A77" w:rsidR="00063788" w:rsidRDefault="00063788">
    <w:pPr>
      <w:pBdr>
        <w:top w:val="nil"/>
        <w:left w:val="nil"/>
        <w:bottom w:val="nil"/>
        <w:right w:val="nil"/>
        <w:between w:val="nil"/>
      </w:pBdr>
      <w:tabs>
        <w:tab w:val="center" w:pos="4536"/>
        <w:tab w:val="right" w:pos="9072"/>
      </w:tabs>
      <w:jc w:val="right"/>
      <w:rPr>
        <w:rFonts w:ascii="Times New Roman" w:eastAsia="Times New Roman" w:hAnsi="Times New Roman" w:cs="Times New Roman"/>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88B9B" w14:textId="77777777" w:rsidR="009E0522" w:rsidRDefault="009E0522">
      <w:r>
        <w:separator/>
      </w:r>
    </w:p>
  </w:footnote>
  <w:footnote w:type="continuationSeparator" w:id="0">
    <w:p w14:paraId="1290A4E1" w14:textId="77777777" w:rsidR="009E0522" w:rsidRDefault="009E0522">
      <w:r>
        <w:continuationSeparator/>
      </w:r>
    </w:p>
  </w:footnote>
  <w:footnote w:id="1">
    <w:p w14:paraId="2DCB668B" w14:textId="43777209" w:rsidR="00063788" w:rsidDel="00FA07FE" w:rsidRDefault="00063788" w:rsidP="00AE2DB1">
      <w:pPr>
        <w:pBdr>
          <w:top w:val="nil"/>
          <w:left w:val="nil"/>
          <w:bottom w:val="nil"/>
          <w:right w:val="nil"/>
          <w:between w:val="nil"/>
        </w:pBdr>
        <w:tabs>
          <w:tab w:val="left" w:pos="280"/>
          <w:tab w:val="left" w:pos="3100"/>
          <w:tab w:val="left" w:pos="5860"/>
          <w:tab w:val="right" w:pos="9040"/>
        </w:tabs>
        <w:jc w:val="both"/>
        <w:rPr>
          <w:del w:id="1" w:author="Imane SEFFAR-LEGROUNE" w:date="2024-01-16T10:23:00Z"/>
          <w:rFonts w:ascii="Times New Roman" w:eastAsia="Times New Roman" w:hAnsi="Times New Roman" w:cs="Times New Roman"/>
          <w:color w:val="000000"/>
        </w:rPr>
      </w:pPr>
    </w:p>
  </w:footnote>
  <w:footnote w:id="2">
    <w:p w14:paraId="6F29B836" w14:textId="77777777" w:rsidR="00063788" w:rsidRDefault="00346A1C">
      <w:pPr>
        <w:pBdr>
          <w:top w:val="nil"/>
          <w:left w:val="nil"/>
          <w:bottom w:val="nil"/>
          <w:right w:val="nil"/>
          <w:between w:val="nil"/>
        </w:pBdr>
        <w:tabs>
          <w:tab w:val="left" w:pos="280"/>
          <w:tab w:val="left" w:pos="3100"/>
          <w:tab w:val="left" w:pos="5860"/>
          <w:tab w:val="right" w:pos="9040"/>
        </w:tabs>
        <w:ind w:left="284" w:hanging="284"/>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À remplir par l'administration en original sur une photocopie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171C9" w14:textId="77777777" w:rsidR="00875FED" w:rsidRDefault="00875FED">
    <w:pPr>
      <w:pStyle w:val="En-tte"/>
    </w:pPr>
  </w:p>
  <w:p w14:paraId="2806F54D" w14:textId="77777777" w:rsidR="00875FED" w:rsidRDefault="00875FED">
    <w:pPr>
      <w:pStyle w:val="En-tte"/>
    </w:pPr>
  </w:p>
  <w:p w14:paraId="03DAC26D" w14:textId="059BFD60" w:rsidR="00FC4819" w:rsidRDefault="00FC4819">
    <w:pPr>
      <w:pStyle w:val="En-tte"/>
    </w:pPr>
    <w:r>
      <w:rPr>
        <w:rFonts w:ascii="Times New Roman" w:eastAsia="Times New Roman" w:hAnsi="Times New Roman" w:cs="Times New Roman"/>
        <w:noProof/>
        <w:sz w:val="22"/>
        <w:szCs w:val="22"/>
      </w:rPr>
      <w:drawing>
        <wp:inline distT="114300" distB="114300" distL="114300" distR="114300" wp14:anchorId="4C53EE91" wp14:editId="3496D03F">
          <wp:extent cx="2648224" cy="453600"/>
          <wp:effectExtent l="0" t="0" r="0" b="381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648224" cy="453600"/>
                  </a:xfrm>
                  <a:prstGeom prst="rect">
                    <a:avLst/>
                  </a:prstGeom>
                  <a:ln>
                    <a:noFill/>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1A8D57FD"/>
    <w:multiLevelType w:val="multilevel"/>
    <w:tmpl w:val="B388104A"/>
    <w:lvl w:ilvl="0">
      <w:start w:val="2"/>
      <w:numFmt w:val="bullet"/>
      <w:lvlText w:val="-"/>
      <w:lvlJc w:val="left"/>
      <w:pPr>
        <w:ind w:left="786"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5444D7B"/>
    <w:multiLevelType w:val="multilevel"/>
    <w:tmpl w:val="365A84AC"/>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6217599"/>
    <w:multiLevelType w:val="hybridMultilevel"/>
    <w:tmpl w:val="6C069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146F7E"/>
    <w:multiLevelType w:val="hybridMultilevel"/>
    <w:tmpl w:val="833AAA84"/>
    <w:lvl w:ilvl="0" w:tplc="6A9A01A6">
      <w:start w:val="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627CC7"/>
    <w:multiLevelType w:val="multilevel"/>
    <w:tmpl w:val="040C001D"/>
    <w:styleLink w:val="Style1"/>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6BE64E0"/>
    <w:multiLevelType w:val="hybridMultilevel"/>
    <w:tmpl w:val="654EFD80"/>
    <w:lvl w:ilvl="0" w:tplc="78D6053E">
      <w:start w:val="3"/>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982530"/>
    <w:multiLevelType w:val="hybridMultilevel"/>
    <w:tmpl w:val="3BCA1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CC0C22"/>
    <w:multiLevelType w:val="multilevel"/>
    <w:tmpl w:val="32204EFA"/>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748F6BE9"/>
    <w:multiLevelType w:val="multilevel"/>
    <w:tmpl w:val="6E1A3FAC"/>
    <w:lvl w:ilvl="0">
      <w:start w:val="2"/>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2"/>
  </w:num>
  <w:num w:numId="3">
    <w:abstractNumId w:val="1"/>
  </w:num>
  <w:num w:numId="4">
    <w:abstractNumId w:val="9"/>
  </w:num>
  <w:num w:numId="5">
    <w:abstractNumId w:val="7"/>
  </w:num>
  <w:num w:numId="6">
    <w:abstractNumId w:val="8"/>
  </w:num>
  <w:num w:numId="7">
    <w:abstractNumId w:val="12"/>
  </w:num>
  <w:num w:numId="8">
    <w:abstractNumId w:val="0"/>
  </w:num>
  <w:num w:numId="9">
    <w:abstractNumId w:val="5"/>
  </w:num>
  <w:num w:numId="10">
    <w:abstractNumId w:val="6"/>
  </w:num>
  <w:num w:numId="11">
    <w:abstractNumId w:val="4"/>
  </w:num>
  <w:num w:numId="12">
    <w:abstractNumId w:val="10"/>
  </w:num>
  <w:num w:numId="1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mane SEFFAR-LEGROUNE">
    <w15:presenceInfo w15:providerId="None" w15:userId="Imane SEFFAR-LEGROU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788"/>
    <w:rsid w:val="00015510"/>
    <w:rsid w:val="000174B9"/>
    <w:rsid w:val="00020866"/>
    <w:rsid w:val="000245A8"/>
    <w:rsid w:val="00063788"/>
    <w:rsid w:val="00095A17"/>
    <w:rsid w:val="000E3A20"/>
    <w:rsid w:val="000F45B4"/>
    <w:rsid w:val="000F6247"/>
    <w:rsid w:val="00100653"/>
    <w:rsid w:val="001158D5"/>
    <w:rsid w:val="00172A32"/>
    <w:rsid w:val="001B0470"/>
    <w:rsid w:val="001F7C22"/>
    <w:rsid w:val="002019D0"/>
    <w:rsid w:val="00202744"/>
    <w:rsid w:val="00202A93"/>
    <w:rsid w:val="00212CB9"/>
    <w:rsid w:val="002169FA"/>
    <w:rsid w:val="0028021B"/>
    <w:rsid w:val="002A2EAA"/>
    <w:rsid w:val="002C577E"/>
    <w:rsid w:val="002D0E49"/>
    <w:rsid w:val="002D1ED7"/>
    <w:rsid w:val="002E446F"/>
    <w:rsid w:val="003355CA"/>
    <w:rsid w:val="00336664"/>
    <w:rsid w:val="00345C7A"/>
    <w:rsid w:val="00346A1C"/>
    <w:rsid w:val="0037055D"/>
    <w:rsid w:val="00382E02"/>
    <w:rsid w:val="003A663D"/>
    <w:rsid w:val="003D2060"/>
    <w:rsid w:val="003F4978"/>
    <w:rsid w:val="0040085C"/>
    <w:rsid w:val="004266EE"/>
    <w:rsid w:val="0046233E"/>
    <w:rsid w:val="00493A96"/>
    <w:rsid w:val="00497C10"/>
    <w:rsid w:val="004C4BDA"/>
    <w:rsid w:val="00534C6F"/>
    <w:rsid w:val="00551112"/>
    <w:rsid w:val="005540DA"/>
    <w:rsid w:val="00554CCE"/>
    <w:rsid w:val="00572A5A"/>
    <w:rsid w:val="005C19D6"/>
    <w:rsid w:val="005C2E58"/>
    <w:rsid w:val="005D5D47"/>
    <w:rsid w:val="005E3DAB"/>
    <w:rsid w:val="00625E10"/>
    <w:rsid w:val="00645DBA"/>
    <w:rsid w:val="0065097E"/>
    <w:rsid w:val="006539C4"/>
    <w:rsid w:val="00662ADF"/>
    <w:rsid w:val="00686E2C"/>
    <w:rsid w:val="00693117"/>
    <w:rsid w:val="006B0401"/>
    <w:rsid w:val="006E62BB"/>
    <w:rsid w:val="00714376"/>
    <w:rsid w:val="0077526D"/>
    <w:rsid w:val="0078793C"/>
    <w:rsid w:val="00793530"/>
    <w:rsid w:val="007A28D1"/>
    <w:rsid w:val="007A29FD"/>
    <w:rsid w:val="007B030D"/>
    <w:rsid w:val="007B6B22"/>
    <w:rsid w:val="007C0B33"/>
    <w:rsid w:val="007D54AE"/>
    <w:rsid w:val="0084487F"/>
    <w:rsid w:val="00875FED"/>
    <w:rsid w:val="00882C18"/>
    <w:rsid w:val="008A74EC"/>
    <w:rsid w:val="008E1A57"/>
    <w:rsid w:val="00902598"/>
    <w:rsid w:val="00902843"/>
    <w:rsid w:val="00907BC1"/>
    <w:rsid w:val="0093032D"/>
    <w:rsid w:val="009344F8"/>
    <w:rsid w:val="0096464A"/>
    <w:rsid w:val="009756AA"/>
    <w:rsid w:val="00981503"/>
    <w:rsid w:val="0099500F"/>
    <w:rsid w:val="009961DD"/>
    <w:rsid w:val="009A0A79"/>
    <w:rsid w:val="009A1FA8"/>
    <w:rsid w:val="009A3C9F"/>
    <w:rsid w:val="009E0522"/>
    <w:rsid w:val="009E0BCA"/>
    <w:rsid w:val="00A312BB"/>
    <w:rsid w:val="00AA7A56"/>
    <w:rsid w:val="00AD64E6"/>
    <w:rsid w:val="00AE2DB1"/>
    <w:rsid w:val="00AF1F5B"/>
    <w:rsid w:val="00B1579F"/>
    <w:rsid w:val="00B25507"/>
    <w:rsid w:val="00B34578"/>
    <w:rsid w:val="00B42C94"/>
    <w:rsid w:val="00B47551"/>
    <w:rsid w:val="00B5796A"/>
    <w:rsid w:val="00B57B1C"/>
    <w:rsid w:val="00B73A4F"/>
    <w:rsid w:val="00B84DB1"/>
    <w:rsid w:val="00BA3522"/>
    <w:rsid w:val="00BA4F93"/>
    <w:rsid w:val="00BA59F5"/>
    <w:rsid w:val="00BC1143"/>
    <w:rsid w:val="00BF381C"/>
    <w:rsid w:val="00BF5C3F"/>
    <w:rsid w:val="00C06ED7"/>
    <w:rsid w:val="00C154E4"/>
    <w:rsid w:val="00C215E5"/>
    <w:rsid w:val="00C5634C"/>
    <w:rsid w:val="00C816B8"/>
    <w:rsid w:val="00CC6317"/>
    <w:rsid w:val="00CD1ACC"/>
    <w:rsid w:val="00CE4E72"/>
    <w:rsid w:val="00CF0332"/>
    <w:rsid w:val="00CF0F69"/>
    <w:rsid w:val="00CF37FD"/>
    <w:rsid w:val="00D01BBD"/>
    <w:rsid w:val="00D30D82"/>
    <w:rsid w:val="00D60244"/>
    <w:rsid w:val="00D63258"/>
    <w:rsid w:val="00D85380"/>
    <w:rsid w:val="00D94452"/>
    <w:rsid w:val="00DB03EE"/>
    <w:rsid w:val="00DC69B8"/>
    <w:rsid w:val="00E05A70"/>
    <w:rsid w:val="00E136EF"/>
    <w:rsid w:val="00E324CF"/>
    <w:rsid w:val="00E562D6"/>
    <w:rsid w:val="00E56999"/>
    <w:rsid w:val="00E65E9A"/>
    <w:rsid w:val="00EB652E"/>
    <w:rsid w:val="00F13D23"/>
    <w:rsid w:val="00F174AA"/>
    <w:rsid w:val="00F31570"/>
    <w:rsid w:val="00F3328E"/>
    <w:rsid w:val="00F62314"/>
    <w:rsid w:val="00F703F8"/>
    <w:rsid w:val="00F74F8B"/>
    <w:rsid w:val="00F8644D"/>
    <w:rsid w:val="00F93E6D"/>
    <w:rsid w:val="00FA07FE"/>
    <w:rsid w:val="00FA3922"/>
    <w:rsid w:val="00FA42D1"/>
    <w:rsid w:val="00FB60F5"/>
    <w:rsid w:val="00FC425E"/>
    <w:rsid w:val="00FC4819"/>
    <w:rsid w:val="00FE29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A5CFA7"/>
  <w15:docId w15:val="{8DC9F6CC-AD42-46FD-B81D-0189A9841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lantin" w:eastAsia="Plantin" w:hAnsi="Plantin" w:cs="Planti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spacing w:before="360" w:after="120"/>
      <w:ind w:left="454" w:hanging="454"/>
      <w:outlineLvl w:val="0"/>
    </w:pPr>
    <w:rPr>
      <w:b/>
      <w:sz w:val="24"/>
      <w:szCs w:val="24"/>
      <w:u w:val="single"/>
    </w:rPr>
  </w:style>
  <w:style w:type="paragraph" w:styleId="Titre2">
    <w:name w:val="heading 2"/>
    <w:basedOn w:val="Normal"/>
    <w:next w:val="Normal"/>
    <w:pPr>
      <w:keepNext/>
      <w:spacing w:before="240" w:after="120"/>
      <w:ind w:left="709" w:hanging="709"/>
      <w:jc w:val="both"/>
      <w:outlineLvl w:val="1"/>
    </w:pPr>
    <w:rPr>
      <w:b/>
      <w:sz w:val="24"/>
      <w:szCs w:val="24"/>
    </w:rPr>
  </w:style>
  <w:style w:type="paragraph" w:styleId="Titre3">
    <w:name w:val="heading 3"/>
    <w:basedOn w:val="Normal"/>
    <w:next w:val="Normal"/>
    <w:pPr>
      <w:keepNext/>
      <w:spacing w:before="180" w:after="120"/>
      <w:ind w:left="709" w:hanging="709"/>
      <w:jc w:val="both"/>
      <w:outlineLvl w:val="2"/>
    </w:pPr>
    <w:rPr>
      <w:i/>
      <w:sz w:val="24"/>
      <w:szCs w:val="24"/>
    </w:rPr>
  </w:style>
  <w:style w:type="paragraph" w:styleId="Titre4">
    <w:name w:val="heading 4"/>
    <w:basedOn w:val="Normal"/>
    <w:next w:val="Normal"/>
    <w:pPr>
      <w:keepNext/>
      <w:spacing w:before="120" w:after="120"/>
      <w:ind w:left="709" w:hanging="709"/>
      <w:jc w:val="both"/>
      <w:outlineLvl w:val="3"/>
    </w:pPr>
    <w:rPr>
      <w:b/>
      <w:sz w:val="22"/>
      <w:szCs w:val="22"/>
    </w:rPr>
  </w:style>
  <w:style w:type="paragraph" w:styleId="Titre5">
    <w:name w:val="heading 5"/>
    <w:basedOn w:val="Normal"/>
    <w:next w:val="Normal"/>
    <w:pPr>
      <w:keepNext/>
      <w:spacing w:before="240" w:after="60"/>
      <w:outlineLvl w:val="4"/>
    </w:pPr>
    <w:rPr>
      <w:sz w:val="22"/>
      <w:szCs w:val="22"/>
    </w:rPr>
  </w:style>
  <w:style w:type="paragraph" w:styleId="Titre6">
    <w:name w:val="heading 6"/>
    <w:basedOn w:val="Normal"/>
    <w:next w:val="Normal"/>
    <w:pPr>
      <w:spacing w:before="240" w:after="60"/>
      <w:outlineLvl w:val="5"/>
    </w:pPr>
    <w:rPr>
      <w: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tabs>
        <w:tab w:val="left" w:pos="5720"/>
      </w:tabs>
      <w:ind w:right="-671"/>
      <w:jc w:val="center"/>
    </w:pPr>
    <w:rPr>
      <w:rFonts w:ascii="Palatino" w:eastAsia="Palatino" w:hAnsi="Palatino" w:cs="Palatino"/>
      <w:b/>
      <w:sz w:val="24"/>
      <w:szCs w:val="24"/>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CellMar>
        <w:left w:w="80" w:type="dxa"/>
        <w:right w:w="80" w:type="dxa"/>
      </w:tblCellMar>
    </w:tblPr>
  </w:style>
  <w:style w:type="table" w:customStyle="1" w:styleId="a0">
    <w:basedOn w:val="TableauNormal"/>
    <w:tblPr>
      <w:tblStyleRowBandSize w:val="1"/>
      <w:tblStyleColBandSize w:val="1"/>
      <w:tblCellMar>
        <w:left w:w="80" w:type="dxa"/>
        <w:right w:w="80" w:type="dxa"/>
      </w:tblCellMar>
    </w:tblPr>
  </w:style>
  <w:style w:type="table" w:customStyle="1" w:styleId="a1">
    <w:basedOn w:val="TableauNormal"/>
    <w:tblPr>
      <w:tblStyleRowBandSize w:val="1"/>
      <w:tblStyleColBandSize w:val="1"/>
      <w:tblCellMar>
        <w:left w:w="80" w:type="dxa"/>
        <w:right w:w="80" w:type="dxa"/>
      </w:tblCellMar>
    </w:tblPr>
  </w:style>
  <w:style w:type="table" w:customStyle="1" w:styleId="a2">
    <w:basedOn w:val="TableauNormal"/>
    <w:tblPr>
      <w:tblStyleRowBandSize w:val="1"/>
      <w:tblStyleColBandSize w:val="1"/>
      <w:tblCellMar>
        <w:left w:w="80" w:type="dxa"/>
        <w:right w:w="80" w:type="dxa"/>
      </w:tblCellMar>
    </w:tblPr>
  </w:style>
  <w:style w:type="table" w:customStyle="1" w:styleId="a3">
    <w:basedOn w:val="TableauNormal"/>
    <w:tblPr>
      <w:tblStyleRowBandSize w:val="1"/>
      <w:tblStyleColBandSize w:val="1"/>
      <w:tblCellMar>
        <w:left w:w="80" w:type="dxa"/>
        <w:right w:w="80" w:type="dxa"/>
      </w:tblCellMar>
    </w:tblPr>
  </w:style>
  <w:style w:type="table" w:customStyle="1" w:styleId="a4">
    <w:basedOn w:val="TableauNormal"/>
    <w:tblPr>
      <w:tblStyleRowBandSize w:val="1"/>
      <w:tblStyleColBandSize w:val="1"/>
      <w:tblCellMar>
        <w:left w:w="115" w:type="dxa"/>
        <w:right w:w="115" w:type="dxa"/>
      </w:tblCellMar>
    </w:tblPr>
  </w:style>
  <w:style w:type="table" w:customStyle="1" w:styleId="a5">
    <w:basedOn w:val="TableauNormal"/>
    <w:tblPr>
      <w:tblStyleRowBandSize w:val="1"/>
      <w:tblStyleColBandSize w:val="1"/>
      <w:tblCellMar>
        <w:left w:w="115" w:type="dxa"/>
        <w:right w:w="115" w:type="dxa"/>
      </w:tblCellMar>
    </w:tblPr>
  </w:style>
  <w:style w:type="table" w:customStyle="1" w:styleId="a6">
    <w:basedOn w:val="TableauNormal"/>
    <w:tblPr>
      <w:tblStyleRowBandSize w:val="1"/>
      <w:tblStyleColBandSize w:val="1"/>
      <w:tblCellMar>
        <w:left w:w="115" w:type="dxa"/>
        <w:right w:w="115" w:type="dxa"/>
      </w:tblCellMar>
    </w:tblPr>
  </w:style>
  <w:style w:type="table" w:customStyle="1" w:styleId="a7">
    <w:basedOn w:val="TableauNormal"/>
    <w:tblPr>
      <w:tblStyleRowBandSize w:val="1"/>
      <w:tblStyleColBandSize w:val="1"/>
      <w:tblCellMar>
        <w:left w:w="115" w:type="dxa"/>
        <w:right w:w="115" w:type="dxa"/>
      </w:tblCellMar>
    </w:tblPr>
  </w:style>
  <w:style w:type="table" w:customStyle="1" w:styleId="a8">
    <w:basedOn w:val="TableauNormal"/>
    <w:tblPr>
      <w:tblStyleRowBandSize w:val="1"/>
      <w:tblStyleColBandSize w:val="1"/>
      <w:tblCellMar>
        <w:left w:w="115" w:type="dxa"/>
        <w:right w:w="115" w:type="dxa"/>
      </w:tblCellMar>
    </w:tblPr>
  </w:style>
  <w:style w:type="table" w:customStyle="1" w:styleId="a9">
    <w:basedOn w:val="TableauNormal"/>
    <w:tblPr>
      <w:tblStyleRowBandSize w:val="1"/>
      <w:tblStyleColBandSize w:val="1"/>
      <w:tblCellMar>
        <w:left w:w="115" w:type="dxa"/>
        <w:right w:w="115" w:type="dxa"/>
      </w:tblCellMar>
    </w:tblPr>
  </w:style>
  <w:style w:type="table" w:customStyle="1" w:styleId="aa">
    <w:basedOn w:val="TableauNormal"/>
    <w:tblPr>
      <w:tblStyleRowBandSize w:val="1"/>
      <w:tblStyleColBandSize w:val="1"/>
      <w:tblCellMar>
        <w:left w:w="115" w:type="dxa"/>
        <w:right w:w="115" w:type="dxa"/>
      </w:tblCellMar>
    </w:tblPr>
  </w:style>
  <w:style w:type="table" w:customStyle="1" w:styleId="ab">
    <w:basedOn w:val="TableauNormal"/>
    <w:tblPr>
      <w:tblStyleRowBandSize w:val="1"/>
      <w:tblStyleColBandSize w:val="1"/>
      <w:tblCellMar>
        <w:top w:w="100" w:type="dxa"/>
        <w:left w:w="100" w:type="dxa"/>
        <w:bottom w:w="100" w:type="dxa"/>
        <w:right w:w="100" w:type="dxa"/>
      </w:tblCellMar>
    </w:tblPr>
  </w:style>
  <w:style w:type="table" w:customStyle="1" w:styleId="ac">
    <w:basedOn w:val="TableauNormal"/>
    <w:tblPr>
      <w:tblStyleRowBandSize w:val="1"/>
      <w:tblStyleColBandSize w:val="1"/>
      <w:tblCellMar>
        <w:left w:w="115" w:type="dxa"/>
        <w:right w:w="115" w:type="dxa"/>
      </w:tblCellMar>
    </w:tblPr>
  </w:style>
  <w:style w:type="table" w:customStyle="1" w:styleId="ad">
    <w:basedOn w:val="TableauNormal"/>
    <w:tblPr>
      <w:tblStyleRowBandSize w:val="1"/>
      <w:tblStyleColBandSize w:val="1"/>
      <w:tblCellMar>
        <w:left w:w="115" w:type="dxa"/>
        <w:right w:w="115" w:type="dxa"/>
      </w:tblCellMar>
    </w:tblPr>
  </w:style>
  <w:style w:type="table" w:customStyle="1" w:styleId="ae">
    <w:basedOn w:val="TableauNormal"/>
    <w:tblPr>
      <w:tblStyleRowBandSize w:val="1"/>
      <w:tblStyleColBandSize w:val="1"/>
      <w:tblCellMar>
        <w:left w:w="80" w:type="dxa"/>
        <w:right w:w="80" w:type="dxa"/>
      </w:tblCellMar>
    </w:tblPr>
  </w:style>
  <w:style w:type="table" w:customStyle="1" w:styleId="af">
    <w:basedOn w:val="TableauNormal"/>
    <w:tblPr>
      <w:tblStyleRowBandSize w:val="1"/>
      <w:tblStyleColBandSize w:val="1"/>
      <w:tblCellMar>
        <w:left w:w="80" w:type="dxa"/>
        <w:right w:w="80" w:type="dxa"/>
      </w:tblCellMar>
    </w:tblPr>
  </w:style>
  <w:style w:type="table" w:customStyle="1" w:styleId="af0">
    <w:basedOn w:val="TableauNormal"/>
    <w:tblPr>
      <w:tblStyleRowBandSize w:val="1"/>
      <w:tblStyleColBandSize w:val="1"/>
      <w:tblCellMar>
        <w:left w:w="80" w:type="dxa"/>
        <w:right w:w="80" w:type="dxa"/>
      </w:tblCellMar>
    </w:tblPr>
  </w:style>
  <w:style w:type="table" w:customStyle="1" w:styleId="af1">
    <w:basedOn w:val="TableauNormal"/>
    <w:tblPr>
      <w:tblStyleRowBandSize w:val="1"/>
      <w:tblStyleColBandSize w:val="1"/>
      <w:tblCellMar>
        <w:left w:w="70" w:type="dxa"/>
        <w:right w:w="70" w:type="dxa"/>
      </w:tblCellMar>
    </w:tblPr>
  </w:style>
  <w:style w:type="table" w:customStyle="1" w:styleId="af2">
    <w:basedOn w:val="TableauNormal"/>
    <w:tblPr>
      <w:tblStyleRowBandSize w:val="1"/>
      <w:tblStyleColBandSize w:val="1"/>
      <w:tblCellMar>
        <w:left w:w="70" w:type="dxa"/>
        <w:right w:w="70" w:type="dxa"/>
      </w:tblCellMar>
    </w:tbl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style>
  <w:style w:type="character" w:styleId="Marquedecommentaire">
    <w:name w:val="annotation reference"/>
    <w:basedOn w:val="Policepardfaut"/>
    <w:uiPriority w:val="99"/>
    <w:unhideWhenUsed/>
    <w:qFormat/>
    <w:rPr>
      <w:sz w:val="16"/>
      <w:szCs w:val="16"/>
    </w:rPr>
  </w:style>
  <w:style w:type="paragraph" w:styleId="Textedebulles">
    <w:name w:val="Balloon Text"/>
    <w:basedOn w:val="Normal"/>
    <w:link w:val="TextedebullesCar"/>
    <w:uiPriority w:val="99"/>
    <w:semiHidden/>
    <w:unhideWhenUsed/>
    <w:rsid w:val="007D54AE"/>
    <w:rPr>
      <w:rFonts w:ascii="Tahoma" w:hAnsi="Tahoma" w:cs="Tahoma"/>
      <w:sz w:val="16"/>
      <w:szCs w:val="16"/>
    </w:rPr>
  </w:style>
  <w:style w:type="character" w:customStyle="1" w:styleId="TextedebullesCar">
    <w:name w:val="Texte de bulles Car"/>
    <w:basedOn w:val="Policepardfaut"/>
    <w:link w:val="Textedebulles"/>
    <w:uiPriority w:val="99"/>
    <w:semiHidden/>
    <w:rsid w:val="007D54AE"/>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F13D23"/>
    <w:rPr>
      <w:b/>
      <w:bCs/>
    </w:rPr>
  </w:style>
  <w:style w:type="character" w:customStyle="1" w:styleId="ObjetducommentaireCar">
    <w:name w:val="Objet du commentaire Car"/>
    <w:basedOn w:val="CommentaireCar"/>
    <w:link w:val="Objetducommentaire"/>
    <w:uiPriority w:val="99"/>
    <w:semiHidden/>
    <w:rsid w:val="00F13D23"/>
    <w:rPr>
      <w:b/>
      <w:bCs/>
    </w:rPr>
  </w:style>
  <w:style w:type="paragraph" w:customStyle="1" w:styleId="RedTxt">
    <w:name w:val="RedTxt"/>
    <w:basedOn w:val="Normal"/>
    <w:rsid w:val="00F13D23"/>
    <w:pPr>
      <w:widowControl w:val="0"/>
    </w:pPr>
    <w:rPr>
      <w:rFonts w:ascii="Arial" w:eastAsia="Times New Roman" w:hAnsi="Arial" w:cs="Times New Roman"/>
      <w:snapToGrid w:val="0"/>
      <w:sz w:val="18"/>
    </w:rPr>
  </w:style>
  <w:style w:type="paragraph" w:customStyle="1" w:styleId="Paragraphe">
    <w:name w:val="Paragraphe"/>
    <w:basedOn w:val="Normal"/>
    <w:link w:val="ParagrapheCar"/>
    <w:qFormat/>
    <w:rsid w:val="00F13D23"/>
    <w:pPr>
      <w:spacing w:before="120"/>
      <w:jc w:val="both"/>
    </w:pPr>
    <w:rPr>
      <w:rFonts w:ascii="Times New Roman" w:eastAsia="Times New Roman" w:hAnsi="Times New Roman" w:cs="Times New Roman"/>
      <w:sz w:val="24"/>
    </w:rPr>
  </w:style>
  <w:style w:type="character" w:customStyle="1" w:styleId="ParagrapheCar">
    <w:name w:val="Paragraphe Car"/>
    <w:basedOn w:val="Policepardfaut"/>
    <w:link w:val="Paragraphe"/>
    <w:locked/>
    <w:rsid w:val="00F13D23"/>
    <w:rPr>
      <w:rFonts w:ascii="Times New Roman" w:eastAsia="Times New Roman" w:hAnsi="Times New Roman" w:cs="Times New Roman"/>
      <w:sz w:val="24"/>
    </w:rPr>
  </w:style>
  <w:style w:type="paragraph" w:styleId="Notedebasdepage">
    <w:name w:val="footnote text"/>
    <w:basedOn w:val="Normal"/>
    <w:link w:val="NotedebasdepageCar"/>
    <w:uiPriority w:val="99"/>
    <w:semiHidden/>
    <w:unhideWhenUsed/>
    <w:rsid w:val="00FA3922"/>
  </w:style>
  <w:style w:type="character" w:customStyle="1" w:styleId="NotedebasdepageCar">
    <w:name w:val="Note de bas de page Car"/>
    <w:basedOn w:val="Policepardfaut"/>
    <w:link w:val="Notedebasdepage"/>
    <w:uiPriority w:val="99"/>
    <w:semiHidden/>
    <w:rsid w:val="00FA3922"/>
  </w:style>
  <w:style w:type="character" w:styleId="Appelnotedebasdep">
    <w:name w:val="footnote reference"/>
    <w:basedOn w:val="Policepardfaut"/>
    <w:uiPriority w:val="99"/>
    <w:semiHidden/>
    <w:unhideWhenUsed/>
    <w:rsid w:val="00FA3922"/>
    <w:rPr>
      <w:vertAlign w:val="superscript"/>
    </w:rPr>
  </w:style>
  <w:style w:type="paragraph" w:styleId="En-tte">
    <w:name w:val="header"/>
    <w:basedOn w:val="Normal"/>
    <w:link w:val="En-tteCar"/>
    <w:uiPriority w:val="99"/>
    <w:unhideWhenUsed/>
    <w:rsid w:val="00FC4819"/>
    <w:pPr>
      <w:tabs>
        <w:tab w:val="center" w:pos="4536"/>
        <w:tab w:val="right" w:pos="9072"/>
      </w:tabs>
    </w:pPr>
  </w:style>
  <w:style w:type="character" w:customStyle="1" w:styleId="En-tteCar">
    <w:name w:val="En-tête Car"/>
    <w:basedOn w:val="Policepardfaut"/>
    <w:link w:val="En-tte"/>
    <w:uiPriority w:val="99"/>
    <w:rsid w:val="00FC4819"/>
  </w:style>
  <w:style w:type="paragraph" w:styleId="Pieddepage">
    <w:name w:val="footer"/>
    <w:basedOn w:val="Normal"/>
    <w:link w:val="PieddepageCar"/>
    <w:uiPriority w:val="99"/>
    <w:unhideWhenUsed/>
    <w:rsid w:val="00FC4819"/>
    <w:pPr>
      <w:tabs>
        <w:tab w:val="center" w:pos="4536"/>
        <w:tab w:val="right" w:pos="9072"/>
      </w:tabs>
    </w:pPr>
  </w:style>
  <w:style w:type="character" w:customStyle="1" w:styleId="PieddepageCar">
    <w:name w:val="Pied de page Car"/>
    <w:basedOn w:val="Policepardfaut"/>
    <w:link w:val="Pieddepage"/>
    <w:uiPriority w:val="99"/>
    <w:rsid w:val="00FC4819"/>
  </w:style>
  <w:style w:type="numbering" w:customStyle="1" w:styleId="Style1">
    <w:name w:val="Style1"/>
    <w:uiPriority w:val="99"/>
    <w:rsid w:val="00BF381C"/>
    <w:pPr>
      <w:numPr>
        <w:numId w:val="6"/>
      </w:numPr>
    </w:pPr>
  </w:style>
  <w:style w:type="paragraph" w:styleId="Paragraphedeliste">
    <w:name w:val="List Paragraph"/>
    <w:basedOn w:val="Normal"/>
    <w:uiPriority w:val="34"/>
    <w:qFormat/>
    <w:rsid w:val="00BF381C"/>
    <w:pPr>
      <w:ind w:left="720"/>
      <w:contextualSpacing/>
    </w:pPr>
  </w:style>
  <w:style w:type="table" w:styleId="Grilledutableau">
    <w:name w:val="Table Grid"/>
    <w:basedOn w:val="TableauNormal"/>
    <w:uiPriority w:val="59"/>
    <w:rsid w:val="00E13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D01B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moyenne1-Accent1">
    <w:name w:val="Medium Grid 1 Accent 1"/>
    <w:basedOn w:val="TableauNormal"/>
    <w:uiPriority w:val="67"/>
    <w:rsid w:val="00D01BB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traitcorpsdetexte">
    <w:name w:val="Body Text Indent"/>
    <w:basedOn w:val="Normal"/>
    <w:link w:val="RetraitcorpsdetexteCar"/>
    <w:uiPriority w:val="99"/>
    <w:rsid w:val="00D60244"/>
    <w:pPr>
      <w:ind w:left="720"/>
    </w:pPr>
    <w:rPr>
      <w:rFonts w:ascii="Arial" w:eastAsia="Times New Roman" w:hAnsi="Arial" w:cs="Times New Roman"/>
      <w:sz w:val="24"/>
      <w:szCs w:val="24"/>
    </w:rPr>
  </w:style>
  <w:style w:type="character" w:customStyle="1" w:styleId="RetraitcorpsdetexteCar">
    <w:name w:val="Retrait corps de texte Car"/>
    <w:basedOn w:val="Policepardfaut"/>
    <w:link w:val="Retraitcorpsdetexte"/>
    <w:uiPriority w:val="99"/>
    <w:rsid w:val="00D60244"/>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277992">
      <w:bodyDiv w:val="1"/>
      <w:marLeft w:val="0"/>
      <w:marRight w:val="0"/>
      <w:marTop w:val="0"/>
      <w:marBottom w:val="0"/>
      <w:divBdr>
        <w:top w:val="none" w:sz="0" w:space="0" w:color="auto"/>
        <w:left w:val="none" w:sz="0" w:space="0" w:color="auto"/>
        <w:bottom w:val="none" w:sz="0" w:space="0" w:color="auto"/>
        <w:right w:val="none" w:sz="0" w:space="0" w:color="auto"/>
      </w:divBdr>
    </w:div>
    <w:div w:id="1191795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7E4AF-679E-44E8-BED6-AB0670BDA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1294</Words>
  <Characters>7122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4</cp:revision>
  <dcterms:created xsi:type="dcterms:W3CDTF">2025-12-03T13:22:00Z</dcterms:created>
  <dcterms:modified xsi:type="dcterms:W3CDTF">2025-12-04T08:30:00Z</dcterms:modified>
</cp:coreProperties>
</file>